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C9E" w:rsidRPr="00B32C9E" w:rsidRDefault="00B32C9E" w:rsidP="00B32C9E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</w:pPr>
      <w:r w:rsidRPr="00B32C9E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 xml:space="preserve">УТВЕРЖДАЮ </w:t>
      </w:r>
    </w:p>
    <w:p w:rsidR="00B32C9E" w:rsidRDefault="00B32C9E" w:rsidP="00B32C9E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</w:pPr>
      <w:r w:rsidRPr="00B32C9E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 xml:space="preserve">Начальник </w:t>
      </w:r>
      <w:proofErr w:type="gramStart"/>
      <w:r w:rsidRPr="00B32C9E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отдела образования Ровенской районной администрации Ровенского муниципального района Саратовской области</w:t>
      </w:r>
      <w:proofErr w:type="gramEnd"/>
    </w:p>
    <w:p w:rsidR="00B32C9E" w:rsidRDefault="00B32C9E" w:rsidP="00B32C9E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_______________Н.В. Новоселова</w:t>
      </w:r>
    </w:p>
    <w:p w:rsidR="00B32C9E" w:rsidRPr="00B32C9E" w:rsidRDefault="00B32C9E" w:rsidP="00B32C9E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«_____»_________________2017</w:t>
      </w:r>
    </w:p>
    <w:p w:rsidR="00B32C9E" w:rsidRDefault="00B32C9E" w:rsidP="00BD5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</w:p>
    <w:p w:rsidR="00311C1A" w:rsidRDefault="00311C1A" w:rsidP="00BD5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ТЕХНОЛОГИЧЕСК</w:t>
      </w:r>
      <w:r w:rsidR="00764C6B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 xml:space="preserve"> СХЕМ</w:t>
      </w:r>
      <w:r w:rsidR="00764C6B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А</w:t>
      </w:r>
    </w:p>
    <w:p w:rsidR="00311C1A" w:rsidRDefault="00BD5426" w:rsidP="00BD5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 xml:space="preserve">Предоставления администрацией </w:t>
      </w:r>
      <w:r w:rsidR="004B5FF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Ровенского</w:t>
      </w: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 xml:space="preserve"> муниципального района услуги </w:t>
      </w:r>
      <w:r w:rsidRPr="00BD5426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«</w:t>
      </w:r>
      <w:r w:rsidRPr="00BD542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Представление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муниципальных образовательных </w:t>
      </w:r>
      <w:r w:rsidR="00447F1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организациях</w:t>
      </w:r>
      <w:r w:rsidRPr="00BD542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, расположенных на территории муниципального образования»</w:t>
      </w:r>
    </w:p>
    <w:p w:rsidR="00BD5426" w:rsidRPr="00BD5426" w:rsidRDefault="00BD5426" w:rsidP="00BD5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</w:p>
    <w:p w:rsidR="00311C1A" w:rsidRDefault="00311C1A" w:rsidP="00BD542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5270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 xml:space="preserve">Раздел 1. «Общие сведения о </w:t>
      </w:r>
      <w:r w:rsidR="00D02089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муниципальной</w:t>
      </w:r>
      <w:r w:rsidRPr="00E5270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 xml:space="preserve"> услуге»</w:t>
      </w:r>
    </w:p>
    <w:tbl>
      <w:tblPr>
        <w:tblW w:w="9494" w:type="dxa"/>
        <w:tblInd w:w="93" w:type="dxa"/>
        <w:tblLook w:val="04A0"/>
      </w:tblPr>
      <w:tblGrid>
        <w:gridCol w:w="866"/>
        <w:gridCol w:w="3537"/>
        <w:gridCol w:w="5091"/>
      </w:tblGrid>
      <w:tr w:rsidR="00311C1A" w:rsidRPr="00E5270F" w:rsidTr="009246D1">
        <w:trPr>
          <w:trHeight w:val="509"/>
          <w:tblHeader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1A" w:rsidRPr="00E5270F" w:rsidRDefault="00311C1A" w:rsidP="00924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5270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</w:t>
            </w:r>
          </w:p>
        </w:tc>
        <w:tc>
          <w:tcPr>
            <w:tcW w:w="3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11C1A" w:rsidRPr="00E5270F" w:rsidRDefault="00311C1A" w:rsidP="00924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5270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Параметр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1A" w:rsidRPr="00E5270F" w:rsidRDefault="00311C1A" w:rsidP="00924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5270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Значение параметра/ состояние</w:t>
            </w:r>
          </w:p>
        </w:tc>
      </w:tr>
      <w:tr w:rsidR="009246D1" w:rsidRPr="00E5270F" w:rsidTr="009246D1">
        <w:trPr>
          <w:trHeight w:val="378"/>
          <w:tblHeader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6D1" w:rsidRPr="00E5270F" w:rsidRDefault="009246D1" w:rsidP="00924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3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9246D1" w:rsidRPr="00E5270F" w:rsidRDefault="009246D1" w:rsidP="00924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6D1" w:rsidRPr="00E5270F" w:rsidRDefault="009246D1" w:rsidP="00924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</w:tr>
      <w:tr w:rsidR="00311C1A" w:rsidRPr="00E5270F" w:rsidTr="009246D1">
        <w:trPr>
          <w:trHeight w:val="127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1A" w:rsidRPr="00D81755" w:rsidRDefault="00311C1A" w:rsidP="009246D1">
            <w:pPr>
              <w:pStyle w:val="a3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11C1A" w:rsidRPr="00E5270F" w:rsidRDefault="00311C1A" w:rsidP="00924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5270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Наименование </w:t>
            </w:r>
            <w:r w:rsidR="009852B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органа, предоставляющего услугу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1A" w:rsidRPr="00E5270F" w:rsidRDefault="00E3395A" w:rsidP="004B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7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r w:rsidR="004B5F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Ровенского </w:t>
            </w:r>
            <w:r w:rsidRPr="00A6375E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муниципального района</w:t>
            </w:r>
          </w:p>
        </w:tc>
      </w:tr>
      <w:tr w:rsidR="00311C1A" w:rsidRPr="00E5270F" w:rsidTr="009246D1">
        <w:trPr>
          <w:trHeight w:val="64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1A" w:rsidRPr="00D81755" w:rsidRDefault="00311C1A" w:rsidP="009246D1">
            <w:pPr>
              <w:pStyle w:val="a3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11C1A" w:rsidRPr="00E5270F" w:rsidRDefault="00311C1A" w:rsidP="00924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</w:t>
            </w:r>
            <w:r w:rsidRPr="00457C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омер услуги в федеральном реестре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1A" w:rsidRPr="00E5270F" w:rsidRDefault="00311C1A" w:rsidP="00924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11C1A" w:rsidRPr="00E5270F" w:rsidTr="009246D1">
        <w:trPr>
          <w:trHeight w:val="46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1A" w:rsidRPr="00D81755" w:rsidRDefault="00311C1A" w:rsidP="009246D1">
            <w:pPr>
              <w:pStyle w:val="a3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11C1A" w:rsidRPr="00E5270F" w:rsidRDefault="00311C1A" w:rsidP="00924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5270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Полное наименование услуги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C1A" w:rsidRPr="00764C6B" w:rsidRDefault="005F121D" w:rsidP="00447F1F">
            <w:pPr>
              <w:pStyle w:val="af4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F121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Представление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</w:t>
            </w:r>
            <w:r w:rsidR="00BD542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муниципальных </w:t>
            </w:r>
            <w:r w:rsidRPr="005F121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образовательных </w:t>
            </w:r>
            <w:r w:rsidR="00447F1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организациях</w:t>
            </w:r>
            <w:r w:rsidRPr="005F121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, расположенных на территории </w:t>
            </w:r>
            <w:r w:rsidR="00BD542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муниципального образования</w:t>
            </w:r>
          </w:p>
        </w:tc>
      </w:tr>
      <w:tr w:rsidR="00311C1A" w:rsidRPr="00E5270F" w:rsidTr="009246D1">
        <w:trPr>
          <w:trHeight w:val="40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1A" w:rsidRPr="00D81755" w:rsidRDefault="00311C1A" w:rsidP="009246D1">
            <w:pPr>
              <w:pStyle w:val="a3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11C1A" w:rsidRPr="00E5270F" w:rsidRDefault="00311C1A" w:rsidP="00924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5270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Краткое наименование услуги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1A" w:rsidRPr="00E5270F" w:rsidRDefault="00BD5426" w:rsidP="00447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F121D">
              <w:rPr>
                <w:rFonts w:ascii="Times New Roman" w:eastAsia="Times New Roman" w:hAnsi="Times New Roman" w:cs="Times New Roman"/>
                <w:color w:val="000000"/>
              </w:rPr>
              <w:t xml:space="preserve">Представление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муниципальных </w:t>
            </w:r>
            <w:r w:rsidRPr="005F121D">
              <w:rPr>
                <w:rFonts w:ascii="Times New Roman" w:eastAsia="Times New Roman" w:hAnsi="Times New Roman" w:cs="Times New Roman"/>
                <w:color w:val="000000"/>
              </w:rPr>
              <w:t xml:space="preserve">образовательных </w:t>
            </w:r>
            <w:r w:rsidR="00447F1F">
              <w:rPr>
                <w:rFonts w:ascii="Times New Roman" w:eastAsia="Times New Roman" w:hAnsi="Times New Roman" w:cs="Times New Roman"/>
                <w:color w:val="000000"/>
              </w:rPr>
              <w:t>организациях</w:t>
            </w:r>
            <w:r w:rsidRPr="005F121D">
              <w:rPr>
                <w:rFonts w:ascii="Times New Roman" w:eastAsia="Times New Roman" w:hAnsi="Times New Roman" w:cs="Times New Roman"/>
                <w:color w:val="000000"/>
              </w:rPr>
              <w:t xml:space="preserve">, расположенных на территории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муниципального образования</w:t>
            </w:r>
          </w:p>
        </w:tc>
      </w:tr>
      <w:tr w:rsidR="00311C1A" w:rsidRPr="00E5270F" w:rsidTr="009246D1">
        <w:trPr>
          <w:trHeight w:val="85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1A" w:rsidRPr="00D81755" w:rsidRDefault="00311C1A" w:rsidP="009246D1">
            <w:pPr>
              <w:pStyle w:val="a3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11C1A" w:rsidRPr="00E5270F" w:rsidRDefault="00311C1A" w:rsidP="00924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  <w:r w:rsidRPr="00E5270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дминистративн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ый</w:t>
            </w:r>
            <w:r w:rsidRPr="00E5270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регламент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предоставления государственной услуги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C1A" w:rsidRPr="00E5270F" w:rsidRDefault="00BD5426" w:rsidP="00447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Административный регламент отдела (управления) образования администрации _______ муниципального района по предоставлению муниципальной услуги «</w:t>
            </w:r>
            <w:r w:rsidRPr="005F121D">
              <w:rPr>
                <w:rFonts w:ascii="Times New Roman" w:eastAsia="Times New Roman" w:hAnsi="Times New Roman" w:cs="Times New Roman"/>
                <w:color w:val="000000"/>
              </w:rPr>
              <w:t xml:space="preserve">Представление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муниципальных </w:t>
            </w:r>
            <w:r w:rsidRPr="005F121D">
              <w:rPr>
                <w:rFonts w:ascii="Times New Roman" w:eastAsia="Times New Roman" w:hAnsi="Times New Roman" w:cs="Times New Roman"/>
                <w:color w:val="000000"/>
              </w:rPr>
              <w:t xml:space="preserve">образовательных </w:t>
            </w:r>
            <w:r w:rsidR="00447F1F">
              <w:rPr>
                <w:rFonts w:ascii="Times New Roman" w:eastAsia="Times New Roman" w:hAnsi="Times New Roman" w:cs="Times New Roman"/>
                <w:color w:val="000000"/>
              </w:rPr>
              <w:t>организациях</w:t>
            </w:r>
            <w:r w:rsidRPr="005F121D">
              <w:rPr>
                <w:rFonts w:ascii="Times New Roman" w:eastAsia="Times New Roman" w:hAnsi="Times New Roman" w:cs="Times New Roman"/>
                <w:color w:val="000000"/>
              </w:rPr>
              <w:t xml:space="preserve">, расположенных на территории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муниципального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образования»</w:t>
            </w:r>
          </w:p>
        </w:tc>
      </w:tr>
      <w:tr w:rsidR="00311C1A" w:rsidRPr="00E5270F" w:rsidTr="0093692A">
        <w:trPr>
          <w:trHeight w:val="3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1A" w:rsidRPr="00D81755" w:rsidRDefault="00311C1A" w:rsidP="009246D1">
            <w:pPr>
              <w:pStyle w:val="a3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11C1A" w:rsidRPr="00E5270F" w:rsidRDefault="00311C1A" w:rsidP="00924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5270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Перечень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«</w:t>
            </w:r>
            <w:proofErr w:type="spellStart"/>
            <w:r w:rsidRPr="00E5270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подуслуг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»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C1A" w:rsidRPr="00E5270F" w:rsidRDefault="00E3395A" w:rsidP="00924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нет</w:t>
            </w:r>
          </w:p>
        </w:tc>
      </w:tr>
      <w:tr w:rsidR="0093692A" w:rsidRPr="00E5270F" w:rsidTr="0093692A">
        <w:trPr>
          <w:trHeight w:val="129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92A" w:rsidRPr="00D81755" w:rsidRDefault="0093692A" w:rsidP="009246D1">
            <w:pPr>
              <w:pStyle w:val="a3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93692A" w:rsidRPr="00E5270F" w:rsidRDefault="0093692A" w:rsidP="00DB3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F04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Способы оценки качества предоставления </w:t>
            </w:r>
            <w:r w:rsidR="00DB373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муниципальной </w:t>
            </w:r>
            <w:r w:rsidRPr="007F04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услуги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92A" w:rsidRPr="0018519E" w:rsidRDefault="0093692A" w:rsidP="009246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  <w:p w:rsidR="0093692A" w:rsidRPr="0018519E" w:rsidRDefault="0093692A" w:rsidP="005B4A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</w:tbl>
    <w:p w:rsidR="00311C1A" w:rsidRDefault="00311C1A" w:rsidP="00311C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82C68" w:rsidRDefault="00D82C68" w:rsidP="00D82C68">
      <w:pPr>
        <w:pageBreakBefore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ectPr w:rsidR="00D82C68" w:rsidSect="00D82C68">
          <w:footerReference w:type="default" r:id="rId8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D82C68" w:rsidRDefault="00D82C68" w:rsidP="00D82C68">
      <w:pPr>
        <w:pageBreakBefore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Раздел 2</w:t>
      </w:r>
      <w:r w:rsidRPr="00E5270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«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Общие сведения о</w:t>
      </w:r>
      <w:r w:rsidR="00447F1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«</w:t>
      </w:r>
      <w:proofErr w:type="spellStart"/>
      <w:r w:rsidR="00447F1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подуслугах</w:t>
      </w:r>
      <w:proofErr w:type="spellEnd"/>
      <w:r w:rsidR="00376D4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</w:p>
    <w:p w:rsidR="00D82C68" w:rsidRDefault="00D82C68" w:rsidP="00311C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tbl>
      <w:tblPr>
        <w:tblW w:w="50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6"/>
        <w:gridCol w:w="1267"/>
        <w:gridCol w:w="1176"/>
        <w:gridCol w:w="1298"/>
        <w:gridCol w:w="1347"/>
        <w:gridCol w:w="1405"/>
        <w:gridCol w:w="1286"/>
        <w:gridCol w:w="1469"/>
        <w:gridCol w:w="1408"/>
        <w:gridCol w:w="1706"/>
        <w:gridCol w:w="1597"/>
      </w:tblGrid>
      <w:tr w:rsidR="00E3395A" w:rsidRPr="00D82C68" w:rsidTr="00E3395A">
        <w:trPr>
          <w:trHeight w:val="300"/>
        </w:trPr>
        <w:tc>
          <w:tcPr>
            <w:tcW w:w="835" w:type="pct"/>
            <w:gridSpan w:val="2"/>
            <w:shd w:val="clear" w:color="000000" w:fill="CCFFCC"/>
            <w:vAlign w:val="center"/>
            <w:hideMark/>
          </w:tcPr>
          <w:p w:rsidR="00E3395A" w:rsidRPr="00D82C68" w:rsidRDefault="00E3395A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Срок предоставления в зависимости от условий</w:t>
            </w:r>
          </w:p>
        </w:tc>
        <w:tc>
          <w:tcPr>
            <w:tcW w:w="386" w:type="pct"/>
            <w:vMerge w:val="restart"/>
            <w:shd w:val="clear" w:color="000000" w:fill="CCFFCC"/>
            <w:vAlign w:val="center"/>
          </w:tcPr>
          <w:p w:rsidR="00E3395A" w:rsidRPr="00D82C68" w:rsidRDefault="00E3395A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Основания отказа в приеме документов</w:t>
            </w:r>
          </w:p>
        </w:tc>
        <w:tc>
          <w:tcPr>
            <w:tcW w:w="426" w:type="pct"/>
            <w:vMerge w:val="restart"/>
            <w:shd w:val="clear" w:color="000000" w:fill="CCFFCC"/>
            <w:vAlign w:val="center"/>
          </w:tcPr>
          <w:p w:rsidR="00E3395A" w:rsidRPr="00D82C68" w:rsidRDefault="00E3395A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Основания отказа в предоставлении  «</w:t>
            </w:r>
            <w:proofErr w:type="spellStart"/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подуслуги</w:t>
            </w:r>
            <w:proofErr w:type="spellEnd"/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442" w:type="pct"/>
            <w:vMerge w:val="restart"/>
            <w:shd w:val="clear" w:color="000000" w:fill="CCFFCC"/>
            <w:vAlign w:val="center"/>
          </w:tcPr>
          <w:p w:rsidR="00E3395A" w:rsidRPr="00D82C68" w:rsidRDefault="00E3395A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Основания приостановления предоставления  «</w:t>
            </w:r>
            <w:proofErr w:type="spellStart"/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подуслуги</w:t>
            </w:r>
            <w:proofErr w:type="spellEnd"/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461" w:type="pct"/>
            <w:vMerge w:val="restart"/>
            <w:shd w:val="clear" w:color="000000" w:fill="CCFFCC"/>
            <w:vAlign w:val="center"/>
            <w:hideMark/>
          </w:tcPr>
          <w:p w:rsidR="00E3395A" w:rsidRPr="00D82C68" w:rsidRDefault="00E3395A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Срок приостановления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предоставления  «</w:t>
            </w:r>
            <w:proofErr w:type="spellStart"/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подуслуги</w:t>
            </w:r>
            <w:proofErr w:type="spellEnd"/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366" w:type="pct"/>
            <w:gridSpan w:val="3"/>
            <w:shd w:val="clear" w:color="000000" w:fill="CCFFCC"/>
            <w:vAlign w:val="center"/>
            <w:hideMark/>
          </w:tcPr>
          <w:p w:rsidR="00E3395A" w:rsidRPr="00D82C68" w:rsidRDefault="00E3395A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Плата за предоставление «</w:t>
            </w:r>
            <w:proofErr w:type="spellStart"/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подуслуги</w:t>
            </w:r>
            <w:proofErr w:type="spellEnd"/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560" w:type="pct"/>
            <w:vMerge w:val="restart"/>
            <w:shd w:val="clear" w:color="000000" w:fill="CCFFCC"/>
          </w:tcPr>
          <w:p w:rsidR="00E3395A" w:rsidRPr="00D82C68" w:rsidRDefault="00E3395A" w:rsidP="00D82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Способ обращения за получением «</w:t>
            </w:r>
            <w:proofErr w:type="spellStart"/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подуслуги</w:t>
            </w:r>
            <w:proofErr w:type="spellEnd"/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» </w:t>
            </w:r>
          </w:p>
        </w:tc>
        <w:tc>
          <w:tcPr>
            <w:tcW w:w="524" w:type="pct"/>
            <w:vMerge w:val="restart"/>
            <w:shd w:val="clear" w:color="000000" w:fill="CCFFCC"/>
          </w:tcPr>
          <w:p w:rsidR="00E3395A" w:rsidRPr="00D82C68" w:rsidRDefault="00E3395A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Способ получения результата «</w:t>
            </w:r>
            <w:proofErr w:type="spellStart"/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подуслуги</w:t>
            </w:r>
            <w:proofErr w:type="spellEnd"/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</w:tr>
      <w:tr w:rsidR="00E3395A" w:rsidRPr="00E5270F" w:rsidTr="00E3395A">
        <w:trPr>
          <w:trHeight w:val="2700"/>
        </w:trPr>
        <w:tc>
          <w:tcPr>
            <w:tcW w:w="419" w:type="pct"/>
            <w:shd w:val="clear" w:color="000000" w:fill="CCFFCC"/>
            <w:vAlign w:val="center"/>
            <w:hideMark/>
          </w:tcPr>
          <w:p w:rsidR="00E3395A" w:rsidRPr="00D82C68" w:rsidRDefault="00E3395A" w:rsidP="00597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 подаче заявления по месту жительства (месту нахождения юр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л</w:t>
            </w:r>
            <w:proofErr w:type="gramEnd"/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ица)</w:t>
            </w:r>
          </w:p>
        </w:tc>
        <w:tc>
          <w:tcPr>
            <w:tcW w:w="416" w:type="pct"/>
            <w:shd w:val="clear" w:color="000000" w:fill="CCFFCC"/>
            <w:vAlign w:val="center"/>
            <w:hideMark/>
          </w:tcPr>
          <w:p w:rsidR="00E3395A" w:rsidRPr="00D82C68" w:rsidRDefault="00E3395A" w:rsidP="00597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386" w:type="pct"/>
            <w:vMerge/>
            <w:shd w:val="clear" w:color="000000" w:fill="CCFFCC"/>
          </w:tcPr>
          <w:p w:rsidR="00E3395A" w:rsidRPr="00D82C68" w:rsidRDefault="00E3395A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  <w:vMerge/>
          </w:tcPr>
          <w:p w:rsidR="00E3395A" w:rsidRPr="00D82C68" w:rsidRDefault="00E3395A" w:rsidP="00DB6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2" w:type="pct"/>
            <w:vMerge/>
          </w:tcPr>
          <w:p w:rsidR="00E3395A" w:rsidRPr="00D82C68" w:rsidRDefault="00E3395A" w:rsidP="00DB6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1" w:type="pct"/>
            <w:vMerge/>
            <w:vAlign w:val="center"/>
            <w:hideMark/>
          </w:tcPr>
          <w:p w:rsidR="00E3395A" w:rsidRPr="00D82C68" w:rsidRDefault="00E3395A" w:rsidP="00DB6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2" w:type="pct"/>
            <w:shd w:val="clear" w:color="000000" w:fill="CCFFCC"/>
            <w:vAlign w:val="center"/>
            <w:hideMark/>
          </w:tcPr>
          <w:p w:rsidR="00E3395A" w:rsidRPr="00D82C68" w:rsidRDefault="00E3395A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Наличие платы (государственной пошлины) </w:t>
            </w:r>
          </w:p>
        </w:tc>
        <w:tc>
          <w:tcPr>
            <w:tcW w:w="482" w:type="pct"/>
            <w:shd w:val="clear" w:color="000000" w:fill="CCFFCC"/>
            <w:vAlign w:val="center"/>
          </w:tcPr>
          <w:p w:rsidR="00E3395A" w:rsidRPr="00D82C68" w:rsidRDefault="00E3395A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Реквизиты нормативного правового акта, являющегося основанием для взимания платы государственной пошлины)</w:t>
            </w:r>
            <w:proofErr w:type="gramEnd"/>
          </w:p>
        </w:tc>
        <w:tc>
          <w:tcPr>
            <w:tcW w:w="462" w:type="pct"/>
            <w:shd w:val="clear" w:color="000000" w:fill="CCFFCC"/>
            <w:vAlign w:val="center"/>
          </w:tcPr>
          <w:p w:rsidR="00E3395A" w:rsidRPr="00D82C68" w:rsidRDefault="00E3395A" w:rsidP="00985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КБК для взимания платы (государственной пошлины), в том числе для МФЦ</w:t>
            </w:r>
          </w:p>
        </w:tc>
        <w:tc>
          <w:tcPr>
            <w:tcW w:w="560" w:type="pct"/>
            <w:vMerge/>
            <w:shd w:val="clear" w:color="000000" w:fill="CCFFCC"/>
            <w:vAlign w:val="center"/>
          </w:tcPr>
          <w:p w:rsidR="00E3395A" w:rsidRPr="00D82C68" w:rsidRDefault="00E3395A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4" w:type="pct"/>
            <w:vMerge/>
            <w:shd w:val="clear" w:color="000000" w:fill="CCFFCC"/>
          </w:tcPr>
          <w:p w:rsidR="00E3395A" w:rsidRPr="00D82C68" w:rsidRDefault="00E3395A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3395A" w:rsidRPr="00910923" w:rsidTr="00E3395A">
        <w:trPr>
          <w:trHeight w:val="70"/>
        </w:trPr>
        <w:tc>
          <w:tcPr>
            <w:tcW w:w="419" w:type="pct"/>
            <w:shd w:val="clear" w:color="auto" w:fill="auto"/>
            <w:hideMark/>
          </w:tcPr>
          <w:p w:rsidR="00E3395A" w:rsidRPr="00910923" w:rsidRDefault="00E3395A" w:rsidP="00910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1</w:t>
            </w:r>
          </w:p>
        </w:tc>
        <w:tc>
          <w:tcPr>
            <w:tcW w:w="416" w:type="pct"/>
            <w:shd w:val="clear" w:color="auto" w:fill="auto"/>
          </w:tcPr>
          <w:p w:rsidR="00E3395A" w:rsidRPr="00910923" w:rsidRDefault="00E3395A" w:rsidP="00910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2</w:t>
            </w:r>
          </w:p>
        </w:tc>
        <w:tc>
          <w:tcPr>
            <w:tcW w:w="386" w:type="pct"/>
          </w:tcPr>
          <w:p w:rsidR="00E3395A" w:rsidRPr="00910923" w:rsidRDefault="00E3395A" w:rsidP="00910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3</w:t>
            </w:r>
          </w:p>
        </w:tc>
        <w:tc>
          <w:tcPr>
            <w:tcW w:w="426" w:type="pct"/>
          </w:tcPr>
          <w:p w:rsidR="00E3395A" w:rsidRPr="00910923" w:rsidRDefault="00E3395A" w:rsidP="00910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4</w:t>
            </w:r>
          </w:p>
        </w:tc>
        <w:tc>
          <w:tcPr>
            <w:tcW w:w="442" w:type="pct"/>
          </w:tcPr>
          <w:p w:rsidR="00E3395A" w:rsidRPr="00910923" w:rsidRDefault="00E3395A" w:rsidP="00910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5</w:t>
            </w:r>
          </w:p>
        </w:tc>
        <w:tc>
          <w:tcPr>
            <w:tcW w:w="461" w:type="pct"/>
            <w:shd w:val="clear" w:color="auto" w:fill="auto"/>
            <w:hideMark/>
          </w:tcPr>
          <w:p w:rsidR="00E3395A" w:rsidRPr="00910923" w:rsidRDefault="00E3395A" w:rsidP="00E3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6</w:t>
            </w:r>
          </w:p>
        </w:tc>
        <w:tc>
          <w:tcPr>
            <w:tcW w:w="422" w:type="pct"/>
            <w:shd w:val="clear" w:color="auto" w:fill="auto"/>
            <w:hideMark/>
          </w:tcPr>
          <w:p w:rsidR="00E3395A" w:rsidRPr="00910923" w:rsidRDefault="00E3395A" w:rsidP="00E3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7</w:t>
            </w:r>
          </w:p>
        </w:tc>
        <w:tc>
          <w:tcPr>
            <w:tcW w:w="482" w:type="pct"/>
            <w:shd w:val="clear" w:color="auto" w:fill="auto"/>
          </w:tcPr>
          <w:p w:rsidR="00E3395A" w:rsidRPr="00910923" w:rsidRDefault="00E3395A" w:rsidP="00910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8</w:t>
            </w:r>
          </w:p>
        </w:tc>
        <w:tc>
          <w:tcPr>
            <w:tcW w:w="462" w:type="pct"/>
            <w:shd w:val="clear" w:color="auto" w:fill="auto"/>
          </w:tcPr>
          <w:p w:rsidR="00E3395A" w:rsidRPr="00910923" w:rsidRDefault="00E3395A" w:rsidP="00E3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9</w:t>
            </w:r>
          </w:p>
        </w:tc>
        <w:tc>
          <w:tcPr>
            <w:tcW w:w="560" w:type="pct"/>
          </w:tcPr>
          <w:p w:rsidR="00E3395A" w:rsidRPr="00910923" w:rsidRDefault="00E3395A" w:rsidP="00E3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10</w:t>
            </w:r>
          </w:p>
        </w:tc>
        <w:tc>
          <w:tcPr>
            <w:tcW w:w="524" w:type="pct"/>
          </w:tcPr>
          <w:p w:rsidR="00E3395A" w:rsidRPr="00910923" w:rsidRDefault="00E3395A" w:rsidP="00E3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11</w:t>
            </w:r>
          </w:p>
        </w:tc>
      </w:tr>
      <w:tr w:rsidR="00E3395A" w:rsidRPr="00910923" w:rsidTr="00E3395A">
        <w:trPr>
          <w:trHeight w:val="70"/>
        </w:trPr>
        <w:tc>
          <w:tcPr>
            <w:tcW w:w="5000" w:type="pct"/>
            <w:gridSpan w:val="11"/>
            <w:shd w:val="clear" w:color="auto" w:fill="auto"/>
            <w:hideMark/>
          </w:tcPr>
          <w:p w:rsidR="00E3395A" w:rsidRDefault="00E3395A" w:rsidP="00E3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5F121D">
              <w:rPr>
                <w:rFonts w:ascii="Times New Roman" w:eastAsia="Times New Roman" w:hAnsi="Times New Roman" w:cs="Times New Roman"/>
                <w:color w:val="000000"/>
              </w:rPr>
              <w:t xml:space="preserve">Представление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муниципальных </w:t>
            </w:r>
            <w:r w:rsidRPr="005F121D">
              <w:rPr>
                <w:rFonts w:ascii="Times New Roman" w:eastAsia="Times New Roman" w:hAnsi="Times New Roman" w:cs="Times New Roman"/>
                <w:color w:val="000000"/>
              </w:rPr>
              <w:t xml:space="preserve">образовательных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организациях</w:t>
            </w:r>
            <w:r w:rsidRPr="005F121D">
              <w:rPr>
                <w:rFonts w:ascii="Times New Roman" w:eastAsia="Times New Roman" w:hAnsi="Times New Roman" w:cs="Times New Roman"/>
                <w:color w:val="000000"/>
              </w:rPr>
              <w:t xml:space="preserve">, расположенных на территории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муниципального образования</w:t>
            </w:r>
          </w:p>
        </w:tc>
      </w:tr>
      <w:tr w:rsidR="00E3395A" w:rsidRPr="00E5270F" w:rsidTr="00E3395A">
        <w:trPr>
          <w:trHeight w:val="70"/>
        </w:trPr>
        <w:tc>
          <w:tcPr>
            <w:tcW w:w="419" w:type="pct"/>
            <w:shd w:val="clear" w:color="auto" w:fill="auto"/>
            <w:hideMark/>
          </w:tcPr>
          <w:p w:rsidR="00E3395A" w:rsidRDefault="00E3395A" w:rsidP="00447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Не более 30 календарных дней</w:t>
            </w:r>
          </w:p>
          <w:p w:rsidR="00E3395A" w:rsidRPr="00F308E0" w:rsidRDefault="00E3395A" w:rsidP="00447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</w:p>
        </w:tc>
        <w:tc>
          <w:tcPr>
            <w:tcW w:w="416" w:type="pct"/>
            <w:shd w:val="clear" w:color="auto" w:fill="auto"/>
          </w:tcPr>
          <w:p w:rsidR="00E3395A" w:rsidRPr="00F308E0" w:rsidRDefault="00E3395A" w:rsidP="00447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Не более 30 календарных дней</w:t>
            </w:r>
          </w:p>
        </w:tc>
        <w:tc>
          <w:tcPr>
            <w:tcW w:w="386" w:type="pct"/>
          </w:tcPr>
          <w:p w:rsidR="00E3395A" w:rsidRPr="005E62CC" w:rsidRDefault="00E3395A" w:rsidP="00447F1F">
            <w:pPr>
              <w:spacing w:after="0" w:line="240" w:lineRule="auto"/>
              <w:ind w:left="-54" w:right="-13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426" w:type="pct"/>
          </w:tcPr>
          <w:p w:rsidR="00E3395A" w:rsidRPr="005E62CC" w:rsidRDefault="00E3395A" w:rsidP="00447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442" w:type="pct"/>
          </w:tcPr>
          <w:p w:rsidR="00E3395A" w:rsidRPr="005E62CC" w:rsidRDefault="00E3395A" w:rsidP="00447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461" w:type="pct"/>
            <w:shd w:val="clear" w:color="auto" w:fill="auto"/>
            <w:hideMark/>
          </w:tcPr>
          <w:p w:rsidR="00E3395A" w:rsidRPr="005E62CC" w:rsidRDefault="00E3395A" w:rsidP="00447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422" w:type="pct"/>
            <w:shd w:val="clear" w:color="auto" w:fill="auto"/>
            <w:hideMark/>
          </w:tcPr>
          <w:p w:rsidR="00E3395A" w:rsidRPr="005E62CC" w:rsidRDefault="00E3395A" w:rsidP="00447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482" w:type="pct"/>
            <w:shd w:val="clear" w:color="auto" w:fill="auto"/>
          </w:tcPr>
          <w:p w:rsidR="00E3395A" w:rsidRPr="005E62CC" w:rsidRDefault="00E3395A" w:rsidP="00447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462" w:type="pct"/>
            <w:shd w:val="clear" w:color="auto" w:fill="auto"/>
          </w:tcPr>
          <w:p w:rsidR="00E3395A" w:rsidRPr="005E62CC" w:rsidRDefault="00E3395A" w:rsidP="00447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560" w:type="pct"/>
          </w:tcPr>
          <w:p w:rsidR="00E3395A" w:rsidRDefault="00E3395A" w:rsidP="00447F1F">
            <w:pPr>
              <w:pStyle w:val="a3"/>
              <w:tabs>
                <w:tab w:val="left" w:pos="330"/>
              </w:tabs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1.ЕПГУ</w:t>
            </w:r>
          </w:p>
          <w:p w:rsidR="00E3395A" w:rsidRDefault="00E3395A" w:rsidP="00447F1F">
            <w:pPr>
              <w:pStyle w:val="a3"/>
              <w:tabs>
                <w:tab w:val="left" w:pos="47"/>
              </w:tabs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2. МФЦ</w:t>
            </w:r>
          </w:p>
          <w:p w:rsidR="00E3395A" w:rsidRDefault="00E3395A" w:rsidP="00447F1F">
            <w:pPr>
              <w:pStyle w:val="a3"/>
              <w:tabs>
                <w:tab w:val="left" w:pos="47"/>
              </w:tabs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3. в отделе (управлении) образования администрации муниципального района</w:t>
            </w:r>
          </w:p>
          <w:p w:rsidR="00E3395A" w:rsidRPr="00617DD3" w:rsidRDefault="00E3395A" w:rsidP="00447F1F">
            <w:pPr>
              <w:pStyle w:val="a3"/>
              <w:tabs>
                <w:tab w:val="left" w:pos="47"/>
              </w:tabs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4. направление по почте</w:t>
            </w:r>
          </w:p>
        </w:tc>
        <w:tc>
          <w:tcPr>
            <w:tcW w:w="524" w:type="pct"/>
          </w:tcPr>
          <w:p w:rsidR="00E3395A" w:rsidRDefault="00E3395A" w:rsidP="00447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1. ЕПГУ</w:t>
            </w:r>
          </w:p>
          <w:p w:rsidR="00E3395A" w:rsidRDefault="00E3395A" w:rsidP="00447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2. МФЦ</w:t>
            </w:r>
          </w:p>
          <w:p w:rsidR="00E3395A" w:rsidRDefault="00E3395A" w:rsidP="00447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3. в отделе (управлении)</w:t>
            </w:r>
            <w:ins w:id="0" w:author="Вера Балашова" w:date="2017-08-15T17:44:00Z">
              <w:r>
                <w:rPr>
                  <w:rFonts w:ascii="Times New Roman" w:eastAsia="Times New Roman" w:hAnsi="Times New Roman" w:cs="Times New Roman"/>
                  <w:iCs/>
                  <w:color w:val="000000"/>
                </w:rPr>
                <w:t xml:space="preserve"> </w:t>
              </w:r>
            </w:ins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образования администрации муниципального района</w:t>
            </w:r>
          </w:p>
          <w:p w:rsidR="00E3395A" w:rsidRPr="005E62CC" w:rsidRDefault="00E3395A" w:rsidP="00DB3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4. направление по почте</w:t>
            </w:r>
          </w:p>
        </w:tc>
      </w:tr>
    </w:tbl>
    <w:p w:rsidR="00311C1A" w:rsidRDefault="00311C1A" w:rsidP="00311C1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  <w:sectPr w:rsidR="00311C1A" w:rsidSect="005E62CC">
          <w:pgSz w:w="16838" w:h="11906" w:orient="landscape"/>
          <w:pgMar w:top="567" w:right="1134" w:bottom="851" w:left="709" w:header="709" w:footer="709" w:gutter="0"/>
          <w:cols w:space="708"/>
          <w:docGrid w:linePitch="360"/>
        </w:sectPr>
      </w:pPr>
    </w:p>
    <w:tbl>
      <w:tblPr>
        <w:tblW w:w="5000" w:type="pct"/>
        <w:tblLook w:val="04A0"/>
      </w:tblPr>
      <w:tblGrid>
        <w:gridCol w:w="362"/>
        <w:gridCol w:w="214"/>
        <w:gridCol w:w="2095"/>
        <w:gridCol w:w="2340"/>
        <w:gridCol w:w="1977"/>
        <w:gridCol w:w="1973"/>
        <w:gridCol w:w="2006"/>
        <w:gridCol w:w="1887"/>
        <w:gridCol w:w="1876"/>
        <w:gridCol w:w="56"/>
      </w:tblGrid>
      <w:tr w:rsidR="00311C1A" w:rsidRPr="00E5270F" w:rsidTr="0018169B">
        <w:trPr>
          <w:gridAfter w:val="1"/>
          <w:wAfter w:w="19" w:type="pct"/>
          <w:trHeight w:val="300"/>
        </w:trPr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C1A" w:rsidRPr="00E5270F" w:rsidRDefault="00311C1A" w:rsidP="00DB6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56" w:type="pct"/>
            <w:gridSpan w:val="8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11C1A" w:rsidRDefault="00311C1A" w:rsidP="00B86C8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Раздел 3</w:t>
            </w:r>
            <w:r w:rsidRPr="00E5270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. «</w:t>
            </w:r>
            <w:r w:rsidRPr="00D90F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Сведения о заявителях </w:t>
            </w:r>
            <w:proofErr w:type="spellStart"/>
            <w:r w:rsidR="00DE031E">
              <w:rPr>
                <w:rFonts w:ascii="Times New Roman" w:hAnsi="Times New Roman" w:cs="Times New Roman"/>
                <w:b/>
                <w:sz w:val="28"/>
                <w:szCs w:val="28"/>
              </w:rPr>
              <w:t>подуслуги</w:t>
            </w:r>
            <w:proofErr w:type="spellEnd"/>
            <w:r w:rsidR="00376D4B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376D4B" w:rsidRPr="00E5270F" w:rsidRDefault="00376D4B" w:rsidP="00B86C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11C1A" w:rsidRPr="00E5270F" w:rsidTr="0018169B">
        <w:trPr>
          <w:gridAfter w:val="9"/>
          <w:wAfter w:w="4875" w:type="pct"/>
          <w:trHeight w:val="300"/>
        </w:trPr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C1A" w:rsidRPr="00E5270F" w:rsidRDefault="00311C1A" w:rsidP="00DB6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80FC2" w:rsidRPr="00E5270F" w:rsidTr="00E3395A">
        <w:trPr>
          <w:trHeight w:val="300"/>
        </w:trPr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1C1A" w:rsidRPr="00E5270F" w:rsidRDefault="00311C1A" w:rsidP="00DB6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1C1A" w:rsidRPr="00E5270F" w:rsidRDefault="00311C1A" w:rsidP="00DB6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1C1A" w:rsidRPr="00E5270F" w:rsidRDefault="00311C1A" w:rsidP="00DB6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1C1A" w:rsidRPr="00E5270F" w:rsidRDefault="00311C1A" w:rsidP="00DB6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1C1A" w:rsidRPr="00E5270F" w:rsidRDefault="00311C1A" w:rsidP="00DB6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1C1A" w:rsidRPr="00E5270F" w:rsidRDefault="00311C1A" w:rsidP="00DB6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1C1A" w:rsidRPr="00E5270F" w:rsidRDefault="00311C1A" w:rsidP="00DB6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5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1C1A" w:rsidRPr="00E5270F" w:rsidRDefault="00311C1A" w:rsidP="00DB6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B038B" w:rsidRPr="003F6FD9" w:rsidTr="0018169B">
        <w:trPr>
          <w:trHeight w:val="2100"/>
        </w:trPr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311C1A" w:rsidRPr="003F6FD9" w:rsidRDefault="00311C1A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311C1A" w:rsidRPr="003F6FD9" w:rsidRDefault="00311C1A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Категории лиц, имеющих право на получение «</w:t>
            </w:r>
            <w:proofErr w:type="spellStart"/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подуслуги</w:t>
            </w:r>
            <w:proofErr w:type="spellEnd"/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311C1A" w:rsidRPr="003F6FD9" w:rsidRDefault="00311C1A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Документ, подтверждающий правомочие заявителя соответствующей категории на получение «</w:t>
            </w:r>
            <w:proofErr w:type="spellStart"/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подуслуги</w:t>
            </w:r>
            <w:proofErr w:type="spellEnd"/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311C1A" w:rsidRPr="003F6FD9" w:rsidRDefault="00311C1A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подуслуги</w:t>
            </w:r>
            <w:proofErr w:type="spellEnd"/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311C1A" w:rsidRPr="003F6FD9" w:rsidRDefault="00311C1A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Наличие возможности подачи заявления на предоставление «</w:t>
            </w:r>
            <w:proofErr w:type="spellStart"/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подуслуги</w:t>
            </w:r>
            <w:proofErr w:type="spellEnd"/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» представителями заявителя</w:t>
            </w: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311C1A" w:rsidRPr="003F6FD9" w:rsidRDefault="00311C1A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6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311C1A" w:rsidRPr="003F6FD9" w:rsidRDefault="00311C1A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6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311C1A" w:rsidRPr="003F6FD9" w:rsidRDefault="00311C1A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F80FC2" w:rsidRPr="003F6FD9" w:rsidTr="0018169B">
        <w:trPr>
          <w:trHeight w:val="295"/>
        </w:trPr>
        <w:tc>
          <w:tcPr>
            <w:tcW w:w="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FD9" w:rsidRPr="003F6FD9" w:rsidRDefault="003F6FD9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FD9" w:rsidRPr="003F6FD9" w:rsidRDefault="003F6FD9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FD9" w:rsidRPr="003F6FD9" w:rsidRDefault="003F6FD9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FD9" w:rsidRPr="003F6FD9" w:rsidRDefault="003F6FD9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FD9" w:rsidRPr="003F6FD9" w:rsidRDefault="003F6FD9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FD9" w:rsidRPr="003F6FD9" w:rsidRDefault="003F6FD9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6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FD9" w:rsidRPr="003F6FD9" w:rsidRDefault="003F6FD9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6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FD9" w:rsidRPr="003F6FD9" w:rsidRDefault="003F6FD9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</w:t>
            </w:r>
          </w:p>
        </w:tc>
      </w:tr>
      <w:tr w:rsidR="0093681A" w:rsidRPr="003F6FD9" w:rsidTr="0093681A">
        <w:trPr>
          <w:trHeight w:val="295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681A" w:rsidRPr="003F6FD9" w:rsidRDefault="0087758E" w:rsidP="0008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F121D">
              <w:rPr>
                <w:rFonts w:ascii="Times New Roman" w:eastAsia="Times New Roman" w:hAnsi="Times New Roman" w:cs="Times New Roman"/>
                <w:color w:val="000000"/>
              </w:rPr>
              <w:t xml:space="preserve">Представление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муниципальных </w:t>
            </w:r>
            <w:r w:rsidRPr="005F121D">
              <w:rPr>
                <w:rFonts w:ascii="Times New Roman" w:eastAsia="Times New Roman" w:hAnsi="Times New Roman" w:cs="Times New Roman"/>
                <w:color w:val="000000"/>
              </w:rPr>
              <w:t xml:space="preserve">образовательных </w:t>
            </w:r>
            <w:r w:rsidR="000866D2">
              <w:rPr>
                <w:rFonts w:ascii="Times New Roman" w:eastAsia="Times New Roman" w:hAnsi="Times New Roman" w:cs="Times New Roman"/>
                <w:color w:val="000000"/>
              </w:rPr>
              <w:t>организациях</w:t>
            </w:r>
            <w:r w:rsidRPr="005F121D">
              <w:rPr>
                <w:rFonts w:ascii="Times New Roman" w:eastAsia="Times New Roman" w:hAnsi="Times New Roman" w:cs="Times New Roman"/>
                <w:color w:val="000000"/>
              </w:rPr>
              <w:t xml:space="preserve">, расположенных на территории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муниципального образования</w:t>
            </w:r>
          </w:p>
        </w:tc>
      </w:tr>
      <w:tr w:rsidR="00E3395A" w:rsidRPr="00E5270F" w:rsidTr="00E3395A">
        <w:trPr>
          <w:trHeight w:val="70"/>
        </w:trPr>
        <w:tc>
          <w:tcPr>
            <w:tcW w:w="20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E5270F" w:rsidRDefault="00E3395A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1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18169B" w:rsidRDefault="00E3395A" w:rsidP="006B038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 xml:space="preserve">Физические и юридические лица. 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E0674D" w:rsidRDefault="00E3395A" w:rsidP="00E3395A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документ, удостоверяющий личность заявителя:</w:t>
            </w:r>
          </w:p>
          <w:p w:rsidR="00E3395A" w:rsidRPr="00E0674D" w:rsidRDefault="00E3395A" w:rsidP="00E3395A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1.1. Паспорт гражданина Российской Федерации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E0674D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Имеет размер 88x125 мм, состоит из обложки, приклеенных к обложке форзацев и содержит 20 страниц, из них 14 страниц имеют нумерацию в орнаментальном оформлении, продублированную в центре страницы в фоновой сетке.</w:t>
            </w:r>
          </w:p>
          <w:p w:rsidR="00E3395A" w:rsidRPr="00E0674D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паспорт вносятся:</w:t>
            </w:r>
          </w:p>
          <w:p w:rsidR="00E3395A" w:rsidRPr="00E0674D" w:rsidRDefault="00E3395A" w:rsidP="00E3395A">
            <w:pPr>
              <w:pStyle w:val="a3"/>
              <w:numPr>
                <w:ilvl w:val="0"/>
                <w:numId w:val="36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ФИО, пол, дата и место рождения гражданина, сведения о регистрации гражданина по месту жительства и снятии его с </w:t>
            </w: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регистрационного учёта;</w:t>
            </w:r>
          </w:p>
          <w:p w:rsidR="00E3395A" w:rsidRPr="00E0674D" w:rsidRDefault="00E3395A" w:rsidP="00E3395A">
            <w:pPr>
              <w:pStyle w:val="a3"/>
              <w:numPr>
                <w:ilvl w:val="0"/>
                <w:numId w:val="36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о воинской обязанности граждан, достигших 18-летнего возраста;</w:t>
            </w:r>
          </w:p>
          <w:p w:rsidR="00E3395A" w:rsidRPr="00E0674D" w:rsidRDefault="00E3395A" w:rsidP="00E3395A">
            <w:pPr>
              <w:pStyle w:val="a3"/>
              <w:numPr>
                <w:ilvl w:val="0"/>
                <w:numId w:val="36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о регистрации и расторжении брака;</w:t>
            </w:r>
          </w:p>
          <w:p w:rsidR="00E3395A" w:rsidRPr="00E0674D" w:rsidRDefault="00E3395A" w:rsidP="00E3395A">
            <w:pPr>
              <w:pStyle w:val="a3"/>
              <w:numPr>
                <w:ilvl w:val="0"/>
                <w:numId w:val="36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о детях, не достигших 14-летнего возраста.</w:t>
            </w:r>
          </w:p>
          <w:p w:rsidR="00E3395A" w:rsidRPr="00E0674D" w:rsidRDefault="00E3395A" w:rsidP="00E3395A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В паспорт запрещается вносить сведения, отметки и записи, не предусмотренные Положением о паспорте гражданина Российской Федерации. Паспорт, в который внесены подобные сведения, отметки или записи, является недействительным.</w:t>
            </w:r>
          </w:p>
          <w:p w:rsidR="00E3395A" w:rsidRPr="00E0674D" w:rsidRDefault="00E3395A" w:rsidP="00E3395A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Паспорт гражданина действует:</w:t>
            </w:r>
          </w:p>
          <w:p w:rsidR="00E3395A" w:rsidRPr="00E0674D" w:rsidRDefault="00E3395A" w:rsidP="00E3395A">
            <w:pPr>
              <w:pStyle w:val="a3"/>
              <w:numPr>
                <w:ilvl w:val="0"/>
                <w:numId w:val="37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от 14 лет — до достижения 20-летнего возраста;</w:t>
            </w:r>
          </w:p>
          <w:p w:rsidR="00E3395A" w:rsidRPr="00E0674D" w:rsidRDefault="00E3395A" w:rsidP="00E3395A">
            <w:pPr>
              <w:pStyle w:val="a3"/>
              <w:numPr>
                <w:ilvl w:val="0"/>
                <w:numId w:val="37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от 20 лет — до достижения 45-летнего возраста;</w:t>
            </w:r>
          </w:p>
          <w:p w:rsidR="00E3395A" w:rsidRPr="00E0674D" w:rsidRDefault="00E3395A" w:rsidP="00E3395A">
            <w:pPr>
              <w:pStyle w:val="a3"/>
              <w:numPr>
                <w:ilvl w:val="0"/>
                <w:numId w:val="37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>от 45 лет — бессрочно.</w:t>
            </w:r>
          </w:p>
          <w:p w:rsidR="00E3395A" w:rsidRPr="00E0674D" w:rsidRDefault="00E3395A" w:rsidP="00E3395A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Бланка паспорта гражданина Российской Федерации оформляется на едином бланке для всей РФ на русском </w:t>
            </w:r>
            <w:r w:rsidRPr="00E067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языке.  Не должен содержать подчисток, приписок, зачеркнутых слов и других исправлений, повреждений, наличие которых не позволяет однозначно истолковать их содержание.</w:t>
            </w:r>
          </w:p>
        </w:tc>
        <w:tc>
          <w:tcPr>
            <w:tcW w:w="670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E0674D" w:rsidRDefault="00E3395A" w:rsidP="00E3395A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Имеется</w:t>
            </w:r>
          </w:p>
        </w:tc>
        <w:tc>
          <w:tcPr>
            <w:tcW w:w="68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E0674D" w:rsidRDefault="00E3395A" w:rsidP="00E3395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proofErr w:type="gramStart"/>
            <w:r w:rsidRPr="00E0674D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представитель заявителя, действующий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 либо законный представитель</w:t>
            </w:r>
            <w:proofErr w:type="gramEnd"/>
          </w:p>
        </w:tc>
        <w:tc>
          <w:tcPr>
            <w:tcW w:w="638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E0674D" w:rsidRDefault="00E3395A" w:rsidP="00E3395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Доверенность</w:t>
            </w:r>
          </w:p>
        </w:tc>
        <w:tc>
          <w:tcPr>
            <w:tcW w:w="653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E0674D" w:rsidRDefault="00E3395A" w:rsidP="00E3395A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Должна быть действительной на срок обращения за предоставлением услуги.</w:t>
            </w:r>
          </w:p>
          <w:p w:rsidR="00E3395A" w:rsidRPr="00E0674D" w:rsidRDefault="00E3395A" w:rsidP="00E3395A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E067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должна содержать подчисток, приписок, исправлений.</w:t>
            </w:r>
          </w:p>
          <w:p w:rsidR="00E3395A" w:rsidRPr="00E0674D" w:rsidRDefault="00E3395A" w:rsidP="00E3395A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E067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должен иметь повреждений, наличие которых не позволяет однозначно истолковать её содержание</w:t>
            </w:r>
          </w:p>
        </w:tc>
      </w:tr>
      <w:tr w:rsidR="00E3395A" w:rsidRPr="00E5270F" w:rsidTr="00E3395A">
        <w:trPr>
          <w:trHeight w:val="65"/>
        </w:trPr>
        <w:tc>
          <w:tcPr>
            <w:tcW w:w="20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E5270F" w:rsidRDefault="00E3395A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1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Default="00E3395A" w:rsidP="006B038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B85F44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1.2. </w:t>
            </w: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Временное удостоверение личности гражданина Российской Федерации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47354D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Временное удостоверение личности гражданина Российской Федерации (форма №2П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)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является документом ограниченного срока действия и должно содержать следующие сведения о гражданах:</w:t>
            </w:r>
          </w:p>
          <w:p w:rsidR="00E3395A" w:rsidRPr="0047354D" w:rsidRDefault="00E3395A" w:rsidP="00E3395A">
            <w:pPr>
              <w:pStyle w:val="a3"/>
              <w:numPr>
                <w:ilvl w:val="0"/>
                <w:numId w:val="38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фамилия, имя и отчество;</w:t>
            </w:r>
          </w:p>
          <w:p w:rsidR="00E3395A" w:rsidRPr="0047354D" w:rsidRDefault="00E3395A" w:rsidP="00E3395A">
            <w:pPr>
              <w:pStyle w:val="a3"/>
              <w:numPr>
                <w:ilvl w:val="0"/>
                <w:numId w:val="38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дата рождения; место рождения;</w:t>
            </w:r>
          </w:p>
          <w:p w:rsidR="00E3395A" w:rsidRPr="00B85F44" w:rsidRDefault="00E3395A" w:rsidP="00E33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адрес места жительства. Размер временного удостоверения 176 </w:t>
            </w:r>
            <w:proofErr w:type="spell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x</w:t>
            </w:r>
            <w:proofErr w:type="spell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125 мм, изготовляется на перфокарточной бумаге. </w:t>
            </w:r>
          </w:p>
        </w:tc>
        <w:tc>
          <w:tcPr>
            <w:tcW w:w="670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18169B" w:rsidRDefault="00E3395A" w:rsidP="00D020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</w:p>
        </w:tc>
        <w:tc>
          <w:tcPr>
            <w:tcW w:w="6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18169B" w:rsidRDefault="00E3395A" w:rsidP="006B038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</w:p>
        </w:tc>
        <w:tc>
          <w:tcPr>
            <w:tcW w:w="63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18169B" w:rsidRDefault="00E3395A" w:rsidP="00F8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653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18169B" w:rsidRDefault="00E3395A" w:rsidP="00F80FC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</w:p>
        </w:tc>
      </w:tr>
      <w:tr w:rsidR="00E3395A" w:rsidRPr="00E5270F" w:rsidTr="00E3395A">
        <w:trPr>
          <w:trHeight w:val="65"/>
        </w:trPr>
        <w:tc>
          <w:tcPr>
            <w:tcW w:w="20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E5270F" w:rsidRDefault="00E3395A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1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Default="00E3395A" w:rsidP="006B038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B85F44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1.3. </w:t>
            </w: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Удостоверение личности военнослужащего РФ 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47354D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Удостоверение личности военнослужащего  должны содержать следующие сведения о гражданах:</w:t>
            </w:r>
          </w:p>
          <w:p w:rsidR="00E3395A" w:rsidRPr="0047354D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а) фамилия, имя и отчество;</w:t>
            </w:r>
          </w:p>
          <w:p w:rsidR="00E3395A" w:rsidRPr="0047354D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б) дата рождения;</w:t>
            </w:r>
          </w:p>
          <w:p w:rsidR="00E3395A" w:rsidRPr="0047354D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в) место жительства;</w:t>
            </w:r>
          </w:p>
          <w:p w:rsidR="00E3395A" w:rsidRPr="0047354D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г) семейное положение;</w:t>
            </w:r>
          </w:p>
          <w:p w:rsidR="00E3395A" w:rsidRPr="0047354D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proofErr w:type="spell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) образование;</w:t>
            </w:r>
          </w:p>
          <w:p w:rsidR="00E3395A" w:rsidRPr="0047354D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е) место работы;</w:t>
            </w:r>
          </w:p>
          <w:p w:rsidR="00E3395A" w:rsidRPr="0047354D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ж) годность к военной службе по состоянию здоровья;</w:t>
            </w:r>
          </w:p>
          <w:p w:rsidR="00E3395A" w:rsidRPr="0047354D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з</w:t>
            </w:r>
            <w:proofErr w:type="spell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) основные антропометрические данные;</w:t>
            </w:r>
          </w:p>
          <w:p w:rsidR="00E3395A" w:rsidRPr="0047354D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и) наличие военно-учетных и гражданских специальностей;</w:t>
            </w:r>
          </w:p>
          <w:p w:rsidR="00E3395A" w:rsidRPr="0047354D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к) наличие первого спортивного разряда или спортивного звания;</w:t>
            </w:r>
          </w:p>
          <w:p w:rsidR="00E3395A" w:rsidRPr="0047354D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л) наличие бронирования военнообязанного за органом государственной власти, органом местного самоуправления или организацией на периоды мобилизации, военного положения и в военное время;</w:t>
            </w:r>
          </w:p>
          <w:p w:rsidR="00E3395A" w:rsidRPr="00B85F44" w:rsidRDefault="00E3395A" w:rsidP="00E33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м) наличие отсрочки от призыва на военную службу у призывника с указанием нормы Федерального закона "О воинской обязанности и военной службе" (подпункта, пункта, статьи), в соответствии с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которой она предоставлена, даты заседания призывной комиссии, предоставившей отсрочку от призыва на военную службу, и номера протокола.</w:t>
            </w:r>
          </w:p>
        </w:tc>
        <w:tc>
          <w:tcPr>
            <w:tcW w:w="670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18169B" w:rsidRDefault="00E3395A" w:rsidP="00D020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</w:p>
        </w:tc>
        <w:tc>
          <w:tcPr>
            <w:tcW w:w="6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18169B" w:rsidRDefault="00E3395A" w:rsidP="006B038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</w:p>
        </w:tc>
        <w:tc>
          <w:tcPr>
            <w:tcW w:w="63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18169B" w:rsidRDefault="00E3395A" w:rsidP="00F8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653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18169B" w:rsidRDefault="00E3395A" w:rsidP="00F80FC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</w:p>
        </w:tc>
      </w:tr>
      <w:tr w:rsidR="00E3395A" w:rsidRPr="00E5270F" w:rsidTr="00E3395A">
        <w:trPr>
          <w:trHeight w:val="65"/>
        </w:trPr>
        <w:tc>
          <w:tcPr>
            <w:tcW w:w="20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E5270F" w:rsidRDefault="00E3395A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1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Default="00E3395A" w:rsidP="006B038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B85F44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1.4. </w:t>
            </w: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Общегражданский заграничный паспорт гражданина для прибывших на временное жительство в Российскую Федерацию граждан России, постоянно проживающих за границей.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B85F44" w:rsidRDefault="00E3395A" w:rsidP="00E33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Общегражданский заграничный паспорт гражданина для прибывших на временное жительство в Российскую Федерацию граждан России, постоянно проживающих за границей  должен содержать  следующие сведения: наименов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ание страны из которой прибыл;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сведения о личности гражданина: фамилия, имя, отчество, пол, дата рождения и место рождения.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 В паспорте производятся отметки: о регистрации гражданина по месту временной регистрации и снятии его с регистрационного учета - соответствующими органами регистрационного учета.</w:t>
            </w:r>
          </w:p>
        </w:tc>
        <w:tc>
          <w:tcPr>
            <w:tcW w:w="670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18169B" w:rsidRDefault="00E3395A" w:rsidP="00D020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</w:p>
        </w:tc>
        <w:tc>
          <w:tcPr>
            <w:tcW w:w="6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18169B" w:rsidRDefault="00E3395A" w:rsidP="006B038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</w:p>
        </w:tc>
        <w:tc>
          <w:tcPr>
            <w:tcW w:w="63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18169B" w:rsidRDefault="00E3395A" w:rsidP="00F8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653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18169B" w:rsidRDefault="00E3395A" w:rsidP="00F80FC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</w:p>
        </w:tc>
      </w:tr>
      <w:tr w:rsidR="00E3395A" w:rsidRPr="00E5270F" w:rsidTr="00E3395A">
        <w:trPr>
          <w:trHeight w:val="65"/>
        </w:trPr>
        <w:tc>
          <w:tcPr>
            <w:tcW w:w="20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E5270F" w:rsidRDefault="00E3395A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1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Default="00E3395A" w:rsidP="006B038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B85F44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1.5. </w:t>
            </w: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Паспорт моряка.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B85F44" w:rsidRDefault="00E3395A" w:rsidP="00E33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 паспорте моряка указываются следующие сведения о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владельце </w:t>
            </w:r>
            <w:proofErr w:type="spell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паспорта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:г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ражданство</w:t>
            </w:r>
            <w:proofErr w:type="spell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; фамилия, имя, отчество; дата и место рождения; описание личности; должность с указанием наименования судна и судовладельца,  наименование органа, должность и фамилию лица, выдавшего паспорт; дату выдачи и срок действия паспорта; отметки о продлении срока действия паспорта, об изменениях служебного положения его владельца, о выезде его из РФ и въезде в РФ; личную фотографию и подпись владельца паспорта.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Паспорт моряка выдается на срок до 5 лет. Действие его может быть продлено один раз на срок до 5 лет, по истечении которого паспорт подлежит замене. Владельцу паспорта моряка разрешается въезд в Российскую Федерацию по паспорту моряка в течение года по окончании срока действия паспорта.  Документ не должен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содержать подчисток, приписок, зачеркнутых слов и других исправлений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п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овреждений, наличие которых не позволяет однозначно истолковать их содержание.</w:t>
            </w:r>
          </w:p>
        </w:tc>
        <w:tc>
          <w:tcPr>
            <w:tcW w:w="670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18169B" w:rsidRDefault="00E3395A" w:rsidP="00D020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</w:p>
        </w:tc>
        <w:tc>
          <w:tcPr>
            <w:tcW w:w="6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18169B" w:rsidRDefault="00E3395A" w:rsidP="006B038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</w:p>
        </w:tc>
        <w:tc>
          <w:tcPr>
            <w:tcW w:w="638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B85F44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документ, удостоверяющий личность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 xml:space="preserve">представителя </w:t>
            </w: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заявителя</w:t>
            </w:r>
          </w:p>
        </w:tc>
        <w:tc>
          <w:tcPr>
            <w:tcW w:w="653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8902CA" w:rsidRDefault="00E3395A" w:rsidP="00E3395A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 xml:space="preserve">Должен быть действительным на срок обращения за </w:t>
            </w: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предоставлением услуги.</w:t>
            </w:r>
          </w:p>
          <w:p w:rsidR="00E3395A" w:rsidRPr="008902CA" w:rsidRDefault="00E3395A" w:rsidP="00E3395A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должен содержать подчисток, приписок, исправлений.</w:t>
            </w:r>
          </w:p>
          <w:p w:rsidR="00E3395A" w:rsidRPr="00B85F44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должен иметь повреждений, наличие которых не позволяет однозначно истолковать его содержание</w:t>
            </w:r>
          </w:p>
        </w:tc>
      </w:tr>
      <w:tr w:rsidR="00E3395A" w:rsidRPr="00E5270F" w:rsidTr="00E3395A">
        <w:trPr>
          <w:trHeight w:val="65"/>
        </w:trPr>
        <w:tc>
          <w:tcPr>
            <w:tcW w:w="20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E5270F" w:rsidRDefault="00E3395A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1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Default="00E3395A" w:rsidP="006B038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B85F44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1.6. </w:t>
            </w: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Удостоверение беженца.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Удостоверение беженца должен содержать  следующие сведения: </w:t>
            </w:r>
          </w:p>
          <w:p w:rsidR="00E3395A" w:rsidRPr="00B85F44" w:rsidRDefault="00E3395A" w:rsidP="00E33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а) фамилия, имя, отчество (при наличии)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б) число, месяц и год рождения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в) место рождения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г) гражданство владельца удостоверения (для лиц без гражданства делается запись "лицо без гражданства");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proofErr w:type="spell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proofErr w:type="spell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) пол владельца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е) даты выдачи и окончания срока действия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ж) наименование территориального органа Федеральной миграционной службы, выдавшего удостоверение;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proofErr w:type="spellStart"/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з</w:t>
            </w:r>
            <w:proofErr w:type="spell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) номер личного дела лица, признанного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беженцем;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и) сведения о членах семьи владельца удостоверения, не достигших возраста 18 лет, прибывших с ним;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к) отметки о постановке владельца удостоверения на миграционный учет;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л) записи о продлении срока действия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м) наименование территориального органа Федеральной миграционной службы, продлившего срок действия удостоверения;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proofErr w:type="spell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proofErr w:type="spell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) сведения о семейном положении владельца удостоверения.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В удостоверении делаются отметки органов записи актов гражданского состояния.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В удостоверение вклеивается черно-белая фотография владельца удостоверения анфас без головного убора размером 35 </w:t>
            </w:r>
            <w:proofErr w:type="spell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x</w:t>
            </w:r>
            <w:proofErr w:type="spell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45 мм, изготовленная на белой матовой бумаге. Допускается использование фотографий в головных уборах, не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скрывающих овал лица, если религиозные убеждения владельца удостоверения не позволяют показываться перед посторонними лицами без головных уборов.</w:t>
            </w:r>
          </w:p>
        </w:tc>
        <w:tc>
          <w:tcPr>
            <w:tcW w:w="670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18169B" w:rsidRDefault="00E3395A" w:rsidP="00D020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</w:p>
        </w:tc>
        <w:tc>
          <w:tcPr>
            <w:tcW w:w="6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18169B" w:rsidRDefault="00E3395A" w:rsidP="006B038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</w:p>
        </w:tc>
        <w:tc>
          <w:tcPr>
            <w:tcW w:w="63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18169B" w:rsidRDefault="00E3395A" w:rsidP="00F8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653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18169B" w:rsidRDefault="00E3395A" w:rsidP="00F80FC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</w:p>
        </w:tc>
      </w:tr>
      <w:tr w:rsidR="00E3395A" w:rsidRPr="00E5270F" w:rsidTr="00E3395A">
        <w:trPr>
          <w:trHeight w:val="65"/>
        </w:trPr>
        <w:tc>
          <w:tcPr>
            <w:tcW w:w="20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E5270F" w:rsidRDefault="00E3395A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1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Default="00E3395A" w:rsidP="006B038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B85F44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1.7. </w:t>
            </w: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Вид на жительство лица без гражданства.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B85F44" w:rsidRDefault="00E3395A" w:rsidP="00E33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Вид на жительство содержит следующие сведения: фамилию, имя (написанные буквами русского и латинского алфавитов), дату и место рождения, пол, гражданство иностранного гражданина, номер и дату принятия решения о выдаче вида на жительство, срок действия вида на жительство, наименование органа исполнительной власти, выдавшего вид на жительство, и оформляется в виде документа по форме, утверждаемой федеральным органом исполнительной власти в сфере миграции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. Документ не должен содержать подчисток, приписок, зачеркнутых слов и других исправлений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п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овреждений, наличие которых не позволяет однозначно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истолковать их содержание. </w:t>
            </w:r>
          </w:p>
        </w:tc>
        <w:tc>
          <w:tcPr>
            <w:tcW w:w="670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18169B" w:rsidRDefault="00E3395A" w:rsidP="00D020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</w:p>
        </w:tc>
        <w:tc>
          <w:tcPr>
            <w:tcW w:w="6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18169B" w:rsidRDefault="00E3395A" w:rsidP="006B038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</w:p>
        </w:tc>
        <w:tc>
          <w:tcPr>
            <w:tcW w:w="63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18169B" w:rsidRDefault="00E3395A" w:rsidP="00F8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653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18169B" w:rsidRDefault="00E3395A" w:rsidP="00F80FC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</w:p>
        </w:tc>
      </w:tr>
      <w:tr w:rsidR="00E3395A" w:rsidRPr="00E5270F" w:rsidTr="00E3395A">
        <w:trPr>
          <w:trHeight w:val="65"/>
        </w:trPr>
        <w:tc>
          <w:tcPr>
            <w:tcW w:w="20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E5270F" w:rsidRDefault="00E3395A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1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Default="00E3395A" w:rsidP="006B038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B85F44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1.8. </w:t>
            </w:r>
            <w:r w:rsidRPr="0047354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Вид на жительство иностранного гражданина и действительных документов, удостоверяющих его личность и признаваемых Россий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ской Федерацией в этом качестве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Бланк вида на жительство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выдаваемого иностранному гражданину (далее именуется - бланк) размером 125 </w:t>
            </w:r>
            <w:proofErr w:type="spell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x</w:t>
            </w:r>
            <w:proofErr w:type="spell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88 мм содержит 16 страниц (без обложки), прошитых нитью по линии сгиба.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Серия и номер бланка воспроизведены в нижней части 1, 3, 7, 8, 9, 10, 11, 12 и 16 страниц, а также на внутренней странице задней части обложки в верхнем правом углу. Серия бланка обозначается числами "82" и "83", номера представл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яют собой 7-разрядное число.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Обложка бланка, синего цвета, изготавливается из износостойкого материала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proofErr w:type="gram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обложке бланка в верхней части в 2 строки размещена надпись "Российская Федерация", в центре воспроизводится золотистый тисненый Государственный герб Российской Федерации (далее именуется - герб) на щите. Под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изображением герба в 3 строки размещена надпись "Вид на жительст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во иностранного гражданина".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Страницы 4 - 8 и 13 предназначены для размещения служебных отметок, в том числе отметки налогового органа об идентификационном номере налогоплательщика, отметки о регистрации и перереги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страции по месту жительства.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Страницы 9 - 12 предназначены для размещения служебной отметки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 продлении вида на жительство.</w:t>
            </w:r>
          </w:p>
          <w:p w:rsidR="00E3395A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На странице 16 буквами "М.П." обозначено место для печати и размещен следующий текст: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"Вид на жительство иностранного гражданина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Номер, дата принятия решения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Дата выдачи документа,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Действителен по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Подпись, фамилия должностного лица</w:t>
            </w:r>
            <w:proofErr w:type="gram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.".</w:t>
            </w:r>
            <w:proofErr w:type="gramEnd"/>
          </w:p>
          <w:p w:rsidR="00E3395A" w:rsidRPr="00B85F44" w:rsidRDefault="00E3395A" w:rsidP="00E33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7. Внутренняя страница задней части обложки предназначена для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размещения персональных данных владельца вида на жительство.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На оставшейся части страницы размещаются фотография владельца вида на жительство размером 35 </w:t>
            </w:r>
            <w:proofErr w:type="spellStart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>x</w:t>
            </w:r>
            <w:proofErr w:type="spellEnd"/>
            <w:r w:rsidRPr="0047354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45 мм</w:t>
            </w:r>
          </w:p>
        </w:tc>
        <w:tc>
          <w:tcPr>
            <w:tcW w:w="670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18169B" w:rsidRDefault="00E3395A" w:rsidP="00D020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</w:p>
        </w:tc>
        <w:tc>
          <w:tcPr>
            <w:tcW w:w="6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18169B" w:rsidRDefault="00E3395A" w:rsidP="006B038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</w:p>
        </w:tc>
        <w:tc>
          <w:tcPr>
            <w:tcW w:w="63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18169B" w:rsidRDefault="00E3395A" w:rsidP="00F8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653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18169B" w:rsidRDefault="00E3395A" w:rsidP="00F80FC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</w:p>
        </w:tc>
      </w:tr>
      <w:tr w:rsidR="00E3395A" w:rsidRPr="00E5270F" w:rsidTr="00E3395A">
        <w:trPr>
          <w:trHeight w:val="263"/>
        </w:trPr>
        <w:tc>
          <w:tcPr>
            <w:tcW w:w="20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E5270F" w:rsidRDefault="00E3395A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1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Default="00E3395A" w:rsidP="006B038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Юридические лица</w:t>
            </w:r>
          </w:p>
        </w:tc>
        <w:tc>
          <w:tcPr>
            <w:tcW w:w="79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8902CA" w:rsidRDefault="00E3395A" w:rsidP="00E3395A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Учредительные документы</w:t>
            </w:r>
          </w:p>
        </w:tc>
        <w:tc>
          <w:tcPr>
            <w:tcW w:w="65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8902CA" w:rsidRDefault="00E3395A" w:rsidP="00E3395A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Л</w:t>
            </w:r>
            <w:r w:rsidRPr="00E9691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исты устава организации должны быть пронумерованы, прошнурованы, скреплены печатью организации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(при наличии печати)</w:t>
            </w:r>
            <w:r w:rsidRPr="00E9691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. В уставе должны быть прописаны виды экономической деятельности, относящиеся к получению </w:t>
            </w:r>
            <w:proofErr w:type="spellStart"/>
            <w:r w:rsidRPr="00E9691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подуслуги</w:t>
            </w:r>
            <w:proofErr w:type="spellEnd"/>
          </w:p>
        </w:tc>
        <w:tc>
          <w:tcPr>
            <w:tcW w:w="670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8902CA" w:rsidRDefault="00E3395A" w:rsidP="00E3395A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Имеется</w:t>
            </w:r>
          </w:p>
        </w:tc>
        <w:tc>
          <w:tcPr>
            <w:tcW w:w="68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8902CA" w:rsidRDefault="00E3395A" w:rsidP="00E3395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6C2620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представитель заявителя, действующий в силу полномочий, основанных на оформленной в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</w:t>
            </w:r>
            <w:r w:rsidRPr="006C2620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у</w:t>
            </w:r>
            <w:proofErr w:type="gramEnd"/>
            <w:r w:rsidRPr="006C2620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 либо законный представитель</w:t>
            </w:r>
          </w:p>
        </w:tc>
        <w:tc>
          <w:tcPr>
            <w:tcW w:w="6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8902CA" w:rsidRDefault="00E3395A" w:rsidP="00E3395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документ, удостоверяющий личность 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представителя </w:t>
            </w: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заявителя</w:t>
            </w:r>
          </w:p>
        </w:tc>
        <w:tc>
          <w:tcPr>
            <w:tcW w:w="6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8902CA" w:rsidRDefault="00E3395A" w:rsidP="00E3395A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Должен быть действительным на срок обращения за предоставлением услуги.</w:t>
            </w:r>
          </w:p>
          <w:p w:rsidR="00E3395A" w:rsidRPr="008902CA" w:rsidRDefault="00E3395A" w:rsidP="00E3395A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должен содержать подчисток, приписок, исправлений.</w:t>
            </w:r>
          </w:p>
          <w:p w:rsidR="00E3395A" w:rsidRPr="008902CA" w:rsidRDefault="00E3395A" w:rsidP="00E3395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Не должен иметь повреждений, наличие которых не позволяет однозначно истолковать его содержание</w:t>
            </w:r>
          </w:p>
        </w:tc>
      </w:tr>
      <w:tr w:rsidR="00E3395A" w:rsidRPr="00E5270F" w:rsidTr="00E3395A">
        <w:trPr>
          <w:trHeight w:val="262"/>
        </w:trPr>
        <w:tc>
          <w:tcPr>
            <w:tcW w:w="20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E5270F" w:rsidRDefault="00E3395A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1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Default="00E3395A" w:rsidP="006B038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</w:p>
        </w:tc>
        <w:tc>
          <w:tcPr>
            <w:tcW w:w="79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18169B" w:rsidRDefault="00E3395A" w:rsidP="00F80FC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</w:p>
        </w:tc>
        <w:tc>
          <w:tcPr>
            <w:tcW w:w="65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18169B" w:rsidRDefault="00E3395A" w:rsidP="005B6C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</w:p>
        </w:tc>
        <w:tc>
          <w:tcPr>
            <w:tcW w:w="670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18169B" w:rsidRDefault="00E3395A" w:rsidP="00D020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</w:p>
        </w:tc>
        <w:tc>
          <w:tcPr>
            <w:tcW w:w="6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18169B" w:rsidRDefault="00E3395A" w:rsidP="006B038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B85F44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F67DF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документ, подтверждающий полномочия 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представителя заявителя </w:t>
            </w:r>
            <w:r w:rsidRPr="00F67DF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действовать от имени юридического лица</w:t>
            </w:r>
          </w:p>
        </w:tc>
        <w:tc>
          <w:tcPr>
            <w:tcW w:w="6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95A" w:rsidRPr="00B85F44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Оригинал или копию документа, заверенный печатью и подписью руководителя юридического лица</w:t>
            </w:r>
          </w:p>
        </w:tc>
      </w:tr>
    </w:tbl>
    <w:p w:rsidR="00311C1A" w:rsidRPr="00E5270F" w:rsidRDefault="00311C1A" w:rsidP="00311C1A">
      <w:pPr>
        <w:rPr>
          <w:rFonts w:ascii="Times New Roman" w:hAnsi="Times New Roman" w:cs="Times New Roman"/>
        </w:rPr>
        <w:sectPr w:rsidR="00311C1A" w:rsidRPr="00E5270F" w:rsidSect="00D82C6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311C1A" w:rsidRPr="00E5270F" w:rsidRDefault="00311C1A" w:rsidP="00311C1A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5270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Раздел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</w:t>
      </w:r>
      <w:r w:rsidRPr="00E5270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. «Документы, предоставляемые заявителем </w:t>
      </w:r>
      <w:r w:rsidRPr="00E5270F">
        <w:rPr>
          <w:rFonts w:ascii="Times New Roman" w:hAnsi="Times New Roman" w:cs="Times New Roman"/>
          <w:b/>
          <w:sz w:val="28"/>
          <w:szCs w:val="28"/>
        </w:rPr>
        <w:t xml:space="preserve">для получения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подуслуги</w:t>
      </w:r>
      <w:proofErr w:type="spellEnd"/>
      <w:r w:rsidRPr="00E5270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</w:p>
    <w:tbl>
      <w:tblPr>
        <w:tblW w:w="1447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99"/>
        <w:gridCol w:w="1301"/>
        <w:gridCol w:w="2341"/>
        <w:gridCol w:w="1911"/>
        <w:gridCol w:w="1701"/>
        <w:gridCol w:w="3224"/>
        <w:gridCol w:w="1489"/>
        <w:gridCol w:w="1808"/>
      </w:tblGrid>
      <w:tr w:rsidR="00A51CA7" w:rsidRPr="00E3395A" w:rsidTr="00E3395A">
        <w:trPr>
          <w:trHeight w:val="20"/>
        </w:trPr>
        <w:tc>
          <w:tcPr>
            <w:tcW w:w="699" w:type="dxa"/>
            <w:shd w:val="clear" w:color="000000" w:fill="CCFFCC"/>
            <w:hideMark/>
          </w:tcPr>
          <w:p w:rsidR="00A51CA7" w:rsidRPr="00E3395A" w:rsidRDefault="00A51CA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39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339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E339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E339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301" w:type="dxa"/>
            <w:shd w:val="clear" w:color="000000" w:fill="CCFFCC"/>
          </w:tcPr>
          <w:p w:rsidR="00A51CA7" w:rsidRPr="00E3395A" w:rsidRDefault="00A51CA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39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Категория  документа</w:t>
            </w:r>
          </w:p>
        </w:tc>
        <w:tc>
          <w:tcPr>
            <w:tcW w:w="2341" w:type="dxa"/>
            <w:shd w:val="clear" w:color="000000" w:fill="CCFFCC"/>
          </w:tcPr>
          <w:p w:rsidR="00A51CA7" w:rsidRPr="00E3395A" w:rsidRDefault="00A51CA7" w:rsidP="00622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39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Наименования документов, которые представляет заявитель для получения «</w:t>
            </w:r>
            <w:proofErr w:type="spellStart"/>
            <w:r w:rsidRPr="00E339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подуслуги</w:t>
            </w:r>
            <w:proofErr w:type="spellEnd"/>
            <w:r w:rsidRPr="00E339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911" w:type="dxa"/>
            <w:shd w:val="clear" w:color="000000" w:fill="CCFFCC"/>
            <w:hideMark/>
          </w:tcPr>
          <w:p w:rsidR="00A51CA7" w:rsidRPr="00E3395A" w:rsidRDefault="00A51CA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39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701" w:type="dxa"/>
            <w:shd w:val="clear" w:color="000000" w:fill="CCFFCC"/>
            <w:hideMark/>
          </w:tcPr>
          <w:p w:rsidR="00A51CA7" w:rsidRPr="00E3395A" w:rsidRDefault="0082118C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39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Условие предоставление документа</w:t>
            </w:r>
          </w:p>
        </w:tc>
        <w:tc>
          <w:tcPr>
            <w:tcW w:w="3224" w:type="dxa"/>
            <w:shd w:val="clear" w:color="000000" w:fill="CCFFCC"/>
            <w:hideMark/>
          </w:tcPr>
          <w:p w:rsidR="00A51CA7" w:rsidRPr="00E3395A" w:rsidRDefault="00A51CA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39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Установленные требования к документу</w:t>
            </w:r>
          </w:p>
        </w:tc>
        <w:tc>
          <w:tcPr>
            <w:tcW w:w="1489" w:type="dxa"/>
            <w:shd w:val="clear" w:color="000000" w:fill="CCFFCC"/>
            <w:hideMark/>
          </w:tcPr>
          <w:p w:rsidR="00A51CA7" w:rsidRPr="00E3395A" w:rsidRDefault="00A51CA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39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Форма (шаблон) документа</w:t>
            </w:r>
          </w:p>
        </w:tc>
        <w:tc>
          <w:tcPr>
            <w:tcW w:w="1808" w:type="dxa"/>
            <w:shd w:val="clear" w:color="000000" w:fill="CCFFCC"/>
            <w:hideMark/>
          </w:tcPr>
          <w:p w:rsidR="00A51CA7" w:rsidRPr="00E3395A" w:rsidRDefault="00A51CA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39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Образец документа/заполнения документа</w:t>
            </w:r>
          </w:p>
        </w:tc>
      </w:tr>
      <w:tr w:rsidR="00A51CA7" w:rsidRPr="00E3395A" w:rsidTr="00E3395A">
        <w:trPr>
          <w:trHeight w:val="20"/>
        </w:trPr>
        <w:tc>
          <w:tcPr>
            <w:tcW w:w="699" w:type="dxa"/>
            <w:shd w:val="clear" w:color="auto" w:fill="auto"/>
            <w:vAlign w:val="center"/>
            <w:hideMark/>
          </w:tcPr>
          <w:p w:rsidR="00A51CA7" w:rsidRPr="00E3395A" w:rsidRDefault="00A51CA7" w:rsidP="00A51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339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A51CA7" w:rsidRPr="00E3395A" w:rsidRDefault="00A51CA7" w:rsidP="00A51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339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341" w:type="dxa"/>
            <w:shd w:val="clear" w:color="auto" w:fill="auto"/>
            <w:vAlign w:val="center"/>
          </w:tcPr>
          <w:p w:rsidR="00A51CA7" w:rsidRPr="00E3395A" w:rsidRDefault="00A51CA7" w:rsidP="00A51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339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11" w:type="dxa"/>
            <w:shd w:val="clear" w:color="auto" w:fill="auto"/>
            <w:vAlign w:val="center"/>
            <w:hideMark/>
          </w:tcPr>
          <w:p w:rsidR="00A51CA7" w:rsidRPr="00E3395A" w:rsidRDefault="00A51CA7" w:rsidP="00A51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339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1CA7" w:rsidRPr="00E3395A" w:rsidRDefault="00A51CA7" w:rsidP="00A51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339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224" w:type="dxa"/>
            <w:shd w:val="clear" w:color="auto" w:fill="auto"/>
            <w:vAlign w:val="center"/>
            <w:hideMark/>
          </w:tcPr>
          <w:p w:rsidR="00A51CA7" w:rsidRPr="00E3395A" w:rsidRDefault="00A51CA7" w:rsidP="00A51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339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489" w:type="dxa"/>
            <w:shd w:val="clear" w:color="auto" w:fill="auto"/>
            <w:vAlign w:val="center"/>
            <w:hideMark/>
          </w:tcPr>
          <w:p w:rsidR="00A51CA7" w:rsidRPr="00E3395A" w:rsidRDefault="00A51CA7" w:rsidP="00A51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339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808" w:type="dxa"/>
            <w:shd w:val="clear" w:color="auto" w:fill="auto"/>
            <w:vAlign w:val="center"/>
            <w:hideMark/>
          </w:tcPr>
          <w:p w:rsidR="00A51CA7" w:rsidRPr="00E3395A" w:rsidRDefault="00A51CA7" w:rsidP="00A51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339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</w:t>
            </w:r>
          </w:p>
        </w:tc>
      </w:tr>
      <w:tr w:rsidR="0087758E" w:rsidRPr="00E3395A" w:rsidTr="00E3395A">
        <w:trPr>
          <w:trHeight w:val="20"/>
        </w:trPr>
        <w:tc>
          <w:tcPr>
            <w:tcW w:w="14474" w:type="dxa"/>
            <w:gridSpan w:val="8"/>
            <w:shd w:val="clear" w:color="auto" w:fill="auto"/>
            <w:hideMark/>
          </w:tcPr>
          <w:p w:rsidR="0087758E" w:rsidRPr="00E3395A" w:rsidRDefault="0087758E" w:rsidP="0008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39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Представление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муниципальных образовательных </w:t>
            </w:r>
            <w:r w:rsidR="000866D2" w:rsidRPr="00E339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 w:rsidRPr="00E339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расположенных на территории муниципального образования</w:t>
            </w:r>
          </w:p>
        </w:tc>
      </w:tr>
      <w:tr w:rsidR="0082118C" w:rsidRPr="00E3395A" w:rsidTr="00E3395A">
        <w:trPr>
          <w:trHeight w:val="20"/>
        </w:trPr>
        <w:tc>
          <w:tcPr>
            <w:tcW w:w="699" w:type="dxa"/>
            <w:shd w:val="clear" w:color="auto" w:fill="auto"/>
            <w:hideMark/>
          </w:tcPr>
          <w:p w:rsidR="0082118C" w:rsidRPr="00E3395A" w:rsidRDefault="00E3395A" w:rsidP="00821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39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01" w:type="dxa"/>
            <w:shd w:val="clear" w:color="auto" w:fill="auto"/>
          </w:tcPr>
          <w:p w:rsidR="0082118C" w:rsidRPr="00E3395A" w:rsidRDefault="0082118C" w:rsidP="00D0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339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Заявление н</w:t>
            </w:r>
            <w:r w:rsidR="00D02089" w:rsidRPr="00E339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а </w:t>
            </w:r>
            <w:r w:rsidRPr="00E339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услуги</w:t>
            </w:r>
          </w:p>
        </w:tc>
        <w:tc>
          <w:tcPr>
            <w:tcW w:w="2341" w:type="dxa"/>
            <w:shd w:val="clear" w:color="auto" w:fill="auto"/>
          </w:tcPr>
          <w:p w:rsidR="0082118C" w:rsidRPr="00E3395A" w:rsidRDefault="0082118C" w:rsidP="00821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E3395A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Заявление</w:t>
            </w:r>
          </w:p>
        </w:tc>
        <w:tc>
          <w:tcPr>
            <w:tcW w:w="1911" w:type="dxa"/>
            <w:shd w:val="clear" w:color="auto" w:fill="auto"/>
            <w:hideMark/>
          </w:tcPr>
          <w:p w:rsidR="0082118C" w:rsidRPr="00E3395A" w:rsidRDefault="0082118C" w:rsidP="00821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E3395A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подлинник</w:t>
            </w:r>
          </w:p>
        </w:tc>
        <w:tc>
          <w:tcPr>
            <w:tcW w:w="1701" w:type="dxa"/>
            <w:shd w:val="clear" w:color="auto" w:fill="auto"/>
            <w:hideMark/>
          </w:tcPr>
          <w:p w:rsidR="0082118C" w:rsidRPr="00E3395A" w:rsidRDefault="0050385D" w:rsidP="00821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E3395A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3224" w:type="dxa"/>
            <w:shd w:val="clear" w:color="auto" w:fill="auto"/>
            <w:hideMark/>
          </w:tcPr>
          <w:p w:rsidR="0082118C" w:rsidRPr="00E3395A" w:rsidRDefault="0050385D" w:rsidP="00821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E3395A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Не должно содержать подчистки либо приписки, зачеркнутые слова или другие исправления</w:t>
            </w:r>
          </w:p>
        </w:tc>
        <w:tc>
          <w:tcPr>
            <w:tcW w:w="1489" w:type="dxa"/>
            <w:shd w:val="clear" w:color="auto" w:fill="auto"/>
            <w:hideMark/>
          </w:tcPr>
          <w:p w:rsidR="0082118C" w:rsidRPr="00E3395A" w:rsidRDefault="00D02089" w:rsidP="00D17BC4">
            <w:pPr>
              <w:pStyle w:val="af5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3395A">
              <w:rPr>
                <w:bCs/>
                <w:color w:val="000000"/>
                <w:sz w:val="20"/>
                <w:szCs w:val="20"/>
              </w:rPr>
              <w:t>Приложение № 1</w:t>
            </w:r>
            <w:r w:rsidR="00E3395A" w:rsidRPr="00E3395A"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08" w:type="dxa"/>
            <w:shd w:val="clear" w:color="auto" w:fill="auto"/>
            <w:hideMark/>
          </w:tcPr>
          <w:p w:rsidR="0082118C" w:rsidRPr="00E3395A" w:rsidRDefault="0050385D" w:rsidP="00D0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339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Приложение № </w:t>
            </w:r>
            <w:r w:rsidR="00D02089" w:rsidRPr="00E339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  <w:p w:rsidR="00E3395A" w:rsidRPr="00E3395A" w:rsidRDefault="00E3395A" w:rsidP="00D0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E3395A" w:rsidRPr="00E3395A" w:rsidTr="00E3395A">
        <w:trPr>
          <w:trHeight w:val="20"/>
        </w:trPr>
        <w:tc>
          <w:tcPr>
            <w:tcW w:w="699" w:type="dxa"/>
            <w:vMerge w:val="restart"/>
            <w:shd w:val="clear" w:color="auto" w:fill="auto"/>
            <w:hideMark/>
          </w:tcPr>
          <w:p w:rsidR="00E3395A" w:rsidRPr="00E3395A" w:rsidRDefault="00E3395A" w:rsidP="00821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39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01" w:type="dxa"/>
            <w:vMerge w:val="restart"/>
            <w:shd w:val="clear" w:color="auto" w:fill="auto"/>
          </w:tcPr>
          <w:p w:rsidR="00E3395A" w:rsidRPr="00E3395A" w:rsidRDefault="00E3395A" w:rsidP="00821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339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Документ, удостоверяющий личность</w:t>
            </w:r>
          </w:p>
        </w:tc>
        <w:tc>
          <w:tcPr>
            <w:tcW w:w="2341" w:type="dxa"/>
            <w:shd w:val="clear" w:color="auto" w:fill="auto"/>
          </w:tcPr>
          <w:p w:rsidR="00E3395A" w:rsidRPr="00E3395A" w:rsidRDefault="00E3395A" w:rsidP="00E3395A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E3395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Паспорт гражданина Российской Федерации</w:t>
            </w:r>
          </w:p>
        </w:tc>
        <w:tc>
          <w:tcPr>
            <w:tcW w:w="1911" w:type="dxa"/>
            <w:shd w:val="clear" w:color="auto" w:fill="auto"/>
            <w:hideMark/>
          </w:tcPr>
          <w:p w:rsidR="00E3395A" w:rsidRPr="00E3395A" w:rsidRDefault="00E3395A" w:rsidP="00E3395A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E3395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1 оригинал</w:t>
            </w:r>
          </w:p>
          <w:p w:rsidR="00E3395A" w:rsidRPr="00E3395A" w:rsidRDefault="00E3395A" w:rsidP="00E3395A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  <w:p w:rsidR="00E3395A" w:rsidRPr="00E3395A" w:rsidRDefault="00E3395A" w:rsidP="00E3395A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  <w:p w:rsidR="00E3395A" w:rsidRPr="00E3395A" w:rsidRDefault="00E3395A" w:rsidP="00E3395A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E3395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Действия:</w:t>
            </w:r>
          </w:p>
          <w:p w:rsidR="00E3395A" w:rsidRPr="00E3395A" w:rsidRDefault="00E3395A" w:rsidP="00E3395A">
            <w:pPr>
              <w:pStyle w:val="a3"/>
              <w:numPr>
                <w:ilvl w:val="0"/>
                <w:numId w:val="39"/>
              </w:numPr>
              <w:tabs>
                <w:tab w:val="left" w:pos="244"/>
              </w:tabs>
              <w:spacing w:after="0" w:line="240" w:lineRule="auto"/>
              <w:ind w:left="0" w:firstLine="0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E3395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Установление личности заявителя</w:t>
            </w:r>
          </w:p>
        </w:tc>
        <w:tc>
          <w:tcPr>
            <w:tcW w:w="1701" w:type="dxa"/>
            <w:shd w:val="clear" w:color="auto" w:fill="auto"/>
            <w:hideMark/>
          </w:tcPr>
          <w:p w:rsidR="00E3395A" w:rsidRPr="00E3395A" w:rsidRDefault="00E3395A" w:rsidP="00E3395A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E3395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представляется один из указанных документов </w:t>
            </w:r>
          </w:p>
        </w:tc>
        <w:tc>
          <w:tcPr>
            <w:tcW w:w="3224" w:type="dxa"/>
            <w:shd w:val="clear" w:color="auto" w:fill="auto"/>
            <w:hideMark/>
          </w:tcPr>
          <w:p w:rsidR="00E3395A" w:rsidRPr="00E3395A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>Имеет размер 88x125 мм, состоит из обложки, приклеенных к обложке форзацев и содержит 20 страниц, из них 14 страниц имеют нумерацию в орнаментальном оформлении, продублированную в центре страницы в фоновой сетке.</w:t>
            </w:r>
          </w:p>
          <w:p w:rsidR="00E3395A" w:rsidRPr="00E3395A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паспорт вносятся:</w:t>
            </w:r>
          </w:p>
          <w:p w:rsidR="00E3395A" w:rsidRPr="00E3395A" w:rsidRDefault="00E3395A" w:rsidP="00E3395A">
            <w:pPr>
              <w:pStyle w:val="a3"/>
              <w:numPr>
                <w:ilvl w:val="0"/>
                <w:numId w:val="36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>ФИО, пол, дата и место рождения гражданина, сведения о регистрации гражданина по месту жительства и снятии его с регистрационного учёта;</w:t>
            </w:r>
          </w:p>
          <w:p w:rsidR="00E3395A" w:rsidRPr="00E3395A" w:rsidRDefault="00E3395A" w:rsidP="00E3395A">
            <w:pPr>
              <w:pStyle w:val="a3"/>
              <w:numPr>
                <w:ilvl w:val="0"/>
                <w:numId w:val="36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>о воинской обязанности граждан, достигших 18-летнего возраста;</w:t>
            </w:r>
          </w:p>
          <w:p w:rsidR="00E3395A" w:rsidRPr="00E3395A" w:rsidRDefault="00E3395A" w:rsidP="00E3395A">
            <w:pPr>
              <w:pStyle w:val="a3"/>
              <w:numPr>
                <w:ilvl w:val="0"/>
                <w:numId w:val="36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>о регистрации и расторжении брака;</w:t>
            </w:r>
          </w:p>
          <w:p w:rsidR="00E3395A" w:rsidRPr="00E3395A" w:rsidRDefault="00E3395A" w:rsidP="00E3395A">
            <w:pPr>
              <w:pStyle w:val="a3"/>
              <w:numPr>
                <w:ilvl w:val="0"/>
                <w:numId w:val="36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>о детях, не достигших 14-летнего возраста.</w:t>
            </w:r>
          </w:p>
          <w:p w:rsidR="00E3395A" w:rsidRPr="00E3395A" w:rsidRDefault="00E3395A" w:rsidP="00E3395A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паспорт запрещается вносить сведения, отметки и записи, не </w:t>
            </w: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предусмотренные Положением о паспорте гражданина Российской Федерации. Паспорт, в который внесены подобные сведения, отметки или записи, является недействительным.</w:t>
            </w:r>
          </w:p>
          <w:p w:rsidR="00E3395A" w:rsidRPr="00E3395A" w:rsidRDefault="00E3395A" w:rsidP="00E3395A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>Паспорт гражданина действует:</w:t>
            </w:r>
          </w:p>
          <w:p w:rsidR="00E3395A" w:rsidRPr="00E3395A" w:rsidRDefault="00E3395A" w:rsidP="00E3395A">
            <w:pPr>
              <w:pStyle w:val="a3"/>
              <w:numPr>
                <w:ilvl w:val="0"/>
                <w:numId w:val="37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>от 14 лет — до достижения 20-летнего возраста;</w:t>
            </w:r>
          </w:p>
          <w:p w:rsidR="00E3395A" w:rsidRPr="00E3395A" w:rsidRDefault="00E3395A" w:rsidP="00E3395A">
            <w:pPr>
              <w:pStyle w:val="a3"/>
              <w:numPr>
                <w:ilvl w:val="0"/>
                <w:numId w:val="37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>от 20 лет — до достижения 45-летнего возраста;</w:t>
            </w:r>
          </w:p>
          <w:p w:rsidR="00E3395A" w:rsidRPr="00E3395A" w:rsidRDefault="00E3395A" w:rsidP="00E3395A">
            <w:pPr>
              <w:pStyle w:val="a3"/>
              <w:numPr>
                <w:ilvl w:val="0"/>
                <w:numId w:val="37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>от 45 лет — бессрочно.</w:t>
            </w:r>
          </w:p>
          <w:p w:rsidR="00E3395A" w:rsidRPr="00E3395A" w:rsidRDefault="00E3395A" w:rsidP="00E3395A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>Бланка паспорта гражданина Российской Федерации оформляется на едином бланке для всей РФ на русском языке.  Не должен содержать подчисток, приписок, зачеркнутых слов и других исправлений, повреждений, наличие которых не позволяет однозначно истолковать их содержание.</w:t>
            </w:r>
          </w:p>
        </w:tc>
        <w:tc>
          <w:tcPr>
            <w:tcW w:w="1489" w:type="dxa"/>
            <w:vMerge w:val="restart"/>
            <w:shd w:val="clear" w:color="auto" w:fill="auto"/>
            <w:hideMark/>
          </w:tcPr>
          <w:p w:rsidR="00E3395A" w:rsidRPr="00E3395A" w:rsidRDefault="00E3395A" w:rsidP="00821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08" w:type="dxa"/>
            <w:vMerge w:val="restart"/>
            <w:shd w:val="clear" w:color="auto" w:fill="auto"/>
            <w:hideMark/>
          </w:tcPr>
          <w:p w:rsidR="00E3395A" w:rsidRPr="00E3395A" w:rsidRDefault="00E3395A" w:rsidP="00821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3395A" w:rsidRPr="00E3395A" w:rsidTr="00E3395A">
        <w:trPr>
          <w:trHeight w:val="20"/>
        </w:trPr>
        <w:tc>
          <w:tcPr>
            <w:tcW w:w="699" w:type="dxa"/>
            <w:vMerge/>
            <w:shd w:val="clear" w:color="auto" w:fill="auto"/>
            <w:hideMark/>
          </w:tcPr>
          <w:p w:rsidR="00E3395A" w:rsidRPr="00E3395A" w:rsidRDefault="00E3395A" w:rsidP="00821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01" w:type="dxa"/>
            <w:vMerge/>
            <w:shd w:val="clear" w:color="auto" w:fill="auto"/>
          </w:tcPr>
          <w:p w:rsidR="00E3395A" w:rsidRPr="00E3395A" w:rsidRDefault="00E3395A" w:rsidP="00821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41" w:type="dxa"/>
            <w:shd w:val="clear" w:color="auto" w:fill="auto"/>
          </w:tcPr>
          <w:p w:rsidR="00E3395A" w:rsidRPr="00E3395A" w:rsidRDefault="00E3395A" w:rsidP="00E3395A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E3395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Временное удостоверение личности гражданина Российской Федерации</w:t>
            </w:r>
          </w:p>
        </w:tc>
        <w:tc>
          <w:tcPr>
            <w:tcW w:w="1911" w:type="dxa"/>
            <w:shd w:val="clear" w:color="auto" w:fill="auto"/>
            <w:hideMark/>
          </w:tcPr>
          <w:p w:rsidR="00E3395A" w:rsidRPr="00E3395A" w:rsidRDefault="00E3395A" w:rsidP="00E3395A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E3395A" w:rsidRPr="00E3395A" w:rsidRDefault="00E3395A" w:rsidP="00E3395A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E3395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для утративших паспорт граждан, а также для граждан, в отношении которых до выдачи паспорта проводится дополнительная проверка</w:t>
            </w:r>
          </w:p>
        </w:tc>
        <w:tc>
          <w:tcPr>
            <w:tcW w:w="3224" w:type="dxa"/>
            <w:shd w:val="clear" w:color="auto" w:fill="auto"/>
            <w:hideMark/>
          </w:tcPr>
          <w:p w:rsidR="00E3395A" w:rsidRPr="00E3395A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>Временное удостоверение личности гражданина Российской Федерации (форма №2П</w:t>
            </w:r>
            <w:proofErr w:type="gramStart"/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является документом ограниченного срока действия и должно содержать следующие сведения о гражданах:</w:t>
            </w:r>
          </w:p>
          <w:p w:rsidR="00E3395A" w:rsidRPr="00E3395A" w:rsidRDefault="00E3395A" w:rsidP="00E3395A">
            <w:pPr>
              <w:pStyle w:val="a3"/>
              <w:numPr>
                <w:ilvl w:val="0"/>
                <w:numId w:val="38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>фамилия, имя и отчество;</w:t>
            </w:r>
          </w:p>
          <w:p w:rsidR="00E3395A" w:rsidRPr="00E3395A" w:rsidRDefault="00E3395A" w:rsidP="00E3395A">
            <w:pPr>
              <w:pStyle w:val="a3"/>
              <w:numPr>
                <w:ilvl w:val="0"/>
                <w:numId w:val="38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>дата рождения; место рождения;</w:t>
            </w:r>
          </w:p>
          <w:p w:rsidR="00E3395A" w:rsidRPr="00E3395A" w:rsidRDefault="00E3395A" w:rsidP="00E3395A">
            <w:pPr>
              <w:pStyle w:val="a3"/>
              <w:numPr>
                <w:ilvl w:val="0"/>
                <w:numId w:val="38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адрес места жительства. Размер временного удостоверения 176 </w:t>
            </w:r>
            <w:proofErr w:type="spellStart"/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  <w:proofErr w:type="spellEnd"/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125 мм, изготовляется на перфокарточной бумаге. </w:t>
            </w:r>
          </w:p>
        </w:tc>
        <w:tc>
          <w:tcPr>
            <w:tcW w:w="1489" w:type="dxa"/>
            <w:vMerge/>
            <w:shd w:val="clear" w:color="auto" w:fill="auto"/>
            <w:hideMark/>
          </w:tcPr>
          <w:p w:rsidR="00E3395A" w:rsidRPr="00E3395A" w:rsidRDefault="00E3395A" w:rsidP="00821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08" w:type="dxa"/>
            <w:vMerge/>
            <w:shd w:val="clear" w:color="auto" w:fill="auto"/>
            <w:hideMark/>
          </w:tcPr>
          <w:p w:rsidR="00E3395A" w:rsidRPr="00E3395A" w:rsidRDefault="00E3395A" w:rsidP="00821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3395A" w:rsidRPr="00E3395A" w:rsidTr="00E3395A">
        <w:trPr>
          <w:trHeight w:val="20"/>
        </w:trPr>
        <w:tc>
          <w:tcPr>
            <w:tcW w:w="699" w:type="dxa"/>
            <w:vMerge/>
            <w:shd w:val="clear" w:color="auto" w:fill="auto"/>
            <w:hideMark/>
          </w:tcPr>
          <w:p w:rsidR="00E3395A" w:rsidRPr="00E3395A" w:rsidRDefault="00E3395A" w:rsidP="00821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01" w:type="dxa"/>
            <w:vMerge/>
            <w:shd w:val="clear" w:color="auto" w:fill="auto"/>
          </w:tcPr>
          <w:p w:rsidR="00E3395A" w:rsidRPr="00E3395A" w:rsidRDefault="00E3395A" w:rsidP="00821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41" w:type="dxa"/>
            <w:shd w:val="clear" w:color="auto" w:fill="auto"/>
          </w:tcPr>
          <w:p w:rsidR="00E3395A" w:rsidRPr="00E3395A" w:rsidRDefault="00E3395A" w:rsidP="00E3395A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E3395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Удостоверение личности военнослужащего РФ </w:t>
            </w:r>
          </w:p>
        </w:tc>
        <w:tc>
          <w:tcPr>
            <w:tcW w:w="1911" w:type="dxa"/>
            <w:shd w:val="clear" w:color="auto" w:fill="auto"/>
            <w:hideMark/>
          </w:tcPr>
          <w:p w:rsidR="00E3395A" w:rsidRPr="00E3395A" w:rsidRDefault="00E3395A" w:rsidP="00E3395A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E3395A" w:rsidRPr="00E3395A" w:rsidRDefault="00E3395A" w:rsidP="00E3395A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E3395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представляется в случае отнесения заявителя к </w:t>
            </w:r>
            <w:r w:rsidRPr="00E3395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lastRenderedPageBreak/>
              <w:t>соответствующей категории</w:t>
            </w:r>
          </w:p>
        </w:tc>
        <w:tc>
          <w:tcPr>
            <w:tcW w:w="3224" w:type="dxa"/>
            <w:shd w:val="clear" w:color="auto" w:fill="auto"/>
            <w:hideMark/>
          </w:tcPr>
          <w:p w:rsidR="00E3395A" w:rsidRPr="00E3395A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Удостоверение личности военнослужащего  должны содержать следующие сведения о </w:t>
            </w: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гражданах:</w:t>
            </w:r>
          </w:p>
          <w:p w:rsidR="00E3395A" w:rsidRPr="00E3395A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>а) фамилия, имя и отчество;</w:t>
            </w:r>
          </w:p>
          <w:p w:rsidR="00E3395A" w:rsidRPr="00E3395A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>б) дата рождения;</w:t>
            </w:r>
          </w:p>
          <w:p w:rsidR="00E3395A" w:rsidRPr="00E3395A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>в) место жительства;</w:t>
            </w:r>
          </w:p>
          <w:p w:rsidR="00E3395A" w:rsidRPr="00E3395A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>г) семейное положение;</w:t>
            </w:r>
          </w:p>
          <w:p w:rsidR="00E3395A" w:rsidRPr="00E3395A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proofErr w:type="spellEnd"/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>) образование;</w:t>
            </w:r>
          </w:p>
          <w:p w:rsidR="00E3395A" w:rsidRPr="00E3395A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>е) место работы;</w:t>
            </w:r>
          </w:p>
          <w:p w:rsidR="00E3395A" w:rsidRPr="00E3395A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>ж) годность к военной службе по состоянию здоровья;</w:t>
            </w:r>
          </w:p>
          <w:p w:rsidR="00E3395A" w:rsidRPr="00E3395A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proofErr w:type="spellEnd"/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>) основные антропометрические данные;</w:t>
            </w:r>
          </w:p>
          <w:p w:rsidR="00E3395A" w:rsidRPr="00E3395A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>и) наличие военно-учетных и гражданских специальностей;</w:t>
            </w:r>
          </w:p>
          <w:p w:rsidR="00E3395A" w:rsidRPr="00E3395A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>к) наличие первого спортивного разряда или спортивного звания;</w:t>
            </w:r>
          </w:p>
          <w:p w:rsidR="00E3395A" w:rsidRPr="00E3395A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>л) наличие бронирования военнообязанного за органом государственной власти, органом местного самоуправления или организацией на периоды мобилизации, военного положения и в военное время;</w:t>
            </w:r>
          </w:p>
          <w:p w:rsidR="00E3395A" w:rsidRPr="00E3395A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>м) наличие отсрочки от призыва на военную службу у призывника с указанием нормы Федерального закона "О воинской обязанности и военной службе" (подпункта, пункта, статьи), в соответствии с которой она предоставлена, даты заседания призывной комиссии, предоставившей отсрочку от призыва на военную службу, и номера протокола.</w:t>
            </w:r>
          </w:p>
        </w:tc>
        <w:tc>
          <w:tcPr>
            <w:tcW w:w="1489" w:type="dxa"/>
            <w:vMerge/>
            <w:shd w:val="clear" w:color="auto" w:fill="auto"/>
            <w:hideMark/>
          </w:tcPr>
          <w:p w:rsidR="00E3395A" w:rsidRPr="00E3395A" w:rsidRDefault="00E3395A" w:rsidP="00821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08" w:type="dxa"/>
            <w:vMerge/>
            <w:shd w:val="clear" w:color="auto" w:fill="auto"/>
            <w:hideMark/>
          </w:tcPr>
          <w:p w:rsidR="00E3395A" w:rsidRPr="00E3395A" w:rsidRDefault="00E3395A" w:rsidP="00821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3395A" w:rsidRPr="00E3395A" w:rsidTr="00E3395A">
        <w:trPr>
          <w:trHeight w:val="20"/>
        </w:trPr>
        <w:tc>
          <w:tcPr>
            <w:tcW w:w="699" w:type="dxa"/>
            <w:vMerge/>
            <w:shd w:val="clear" w:color="auto" w:fill="auto"/>
            <w:hideMark/>
          </w:tcPr>
          <w:p w:rsidR="00E3395A" w:rsidRPr="00E3395A" w:rsidRDefault="00E3395A" w:rsidP="00821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01" w:type="dxa"/>
            <w:vMerge/>
            <w:shd w:val="clear" w:color="auto" w:fill="auto"/>
          </w:tcPr>
          <w:p w:rsidR="00E3395A" w:rsidRPr="00E3395A" w:rsidRDefault="00E3395A" w:rsidP="00821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41" w:type="dxa"/>
            <w:shd w:val="clear" w:color="auto" w:fill="auto"/>
          </w:tcPr>
          <w:p w:rsidR="00E3395A" w:rsidRPr="00E3395A" w:rsidRDefault="00E3395A" w:rsidP="00E3395A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E3395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Общегражданский заграничный паспорт гражданина для прибывших на временное жительство в </w:t>
            </w:r>
            <w:r w:rsidRPr="00E3395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lastRenderedPageBreak/>
              <w:t>Российскую Федерацию граждан России, постоянно проживающих за границей.</w:t>
            </w:r>
          </w:p>
        </w:tc>
        <w:tc>
          <w:tcPr>
            <w:tcW w:w="1911" w:type="dxa"/>
            <w:shd w:val="clear" w:color="auto" w:fill="auto"/>
            <w:hideMark/>
          </w:tcPr>
          <w:p w:rsidR="00E3395A" w:rsidRPr="00E3395A" w:rsidRDefault="00E3395A" w:rsidP="00E3395A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E3395A" w:rsidRPr="00E3395A" w:rsidRDefault="00E3395A" w:rsidP="00E3395A">
            <w:pPr>
              <w:spacing w:after="0" w:line="240" w:lineRule="auto"/>
              <w:rPr>
                <w:sz w:val="20"/>
                <w:szCs w:val="20"/>
              </w:rPr>
            </w:pPr>
            <w:r w:rsidRPr="00E3395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3224" w:type="dxa"/>
            <w:shd w:val="clear" w:color="auto" w:fill="auto"/>
            <w:hideMark/>
          </w:tcPr>
          <w:p w:rsidR="00E3395A" w:rsidRPr="00E3395A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Общегражданский заграничный паспорт гражданина для прибывших на временное жительство в Российскую Федерацию граждан России, </w:t>
            </w: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постоянно проживающих за границей  должен содержать  следующие сведения: наименование страны из которой прибыл; сведения о личности гражданина: фамилия, имя, отчество, пол, дата рождения и место рождения.</w:t>
            </w: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 В паспорте производятся отметки: о регистрации гражданина по месту временной регистрации и снятии его с регистрационного учета - соответствующими органами регистрационного учета.</w:t>
            </w:r>
          </w:p>
        </w:tc>
        <w:tc>
          <w:tcPr>
            <w:tcW w:w="1489" w:type="dxa"/>
            <w:vMerge/>
            <w:shd w:val="clear" w:color="auto" w:fill="auto"/>
            <w:hideMark/>
          </w:tcPr>
          <w:p w:rsidR="00E3395A" w:rsidRPr="00E3395A" w:rsidRDefault="00E3395A" w:rsidP="00821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08" w:type="dxa"/>
            <w:vMerge/>
            <w:shd w:val="clear" w:color="auto" w:fill="auto"/>
            <w:hideMark/>
          </w:tcPr>
          <w:p w:rsidR="00E3395A" w:rsidRPr="00E3395A" w:rsidRDefault="00E3395A" w:rsidP="00821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3395A" w:rsidRPr="00E3395A" w:rsidTr="00E3395A">
        <w:trPr>
          <w:trHeight w:val="20"/>
        </w:trPr>
        <w:tc>
          <w:tcPr>
            <w:tcW w:w="699" w:type="dxa"/>
            <w:vMerge/>
            <w:shd w:val="clear" w:color="auto" w:fill="auto"/>
            <w:hideMark/>
          </w:tcPr>
          <w:p w:rsidR="00E3395A" w:rsidRPr="00E3395A" w:rsidRDefault="00E3395A" w:rsidP="00821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01" w:type="dxa"/>
            <w:vMerge/>
            <w:shd w:val="clear" w:color="auto" w:fill="auto"/>
          </w:tcPr>
          <w:p w:rsidR="00E3395A" w:rsidRPr="00E3395A" w:rsidRDefault="00E3395A" w:rsidP="00821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41" w:type="dxa"/>
            <w:shd w:val="clear" w:color="auto" w:fill="auto"/>
          </w:tcPr>
          <w:p w:rsidR="00E3395A" w:rsidRPr="00E3395A" w:rsidRDefault="00E3395A" w:rsidP="00E3395A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E3395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Паспорт моряка.</w:t>
            </w:r>
          </w:p>
        </w:tc>
        <w:tc>
          <w:tcPr>
            <w:tcW w:w="1911" w:type="dxa"/>
            <w:shd w:val="clear" w:color="auto" w:fill="auto"/>
            <w:hideMark/>
          </w:tcPr>
          <w:p w:rsidR="00E3395A" w:rsidRPr="00E3395A" w:rsidRDefault="00E3395A" w:rsidP="00E3395A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E3395A" w:rsidRPr="00E3395A" w:rsidRDefault="00E3395A" w:rsidP="00E3395A">
            <w:pPr>
              <w:spacing w:after="0" w:line="240" w:lineRule="auto"/>
              <w:rPr>
                <w:sz w:val="20"/>
                <w:szCs w:val="20"/>
              </w:rPr>
            </w:pPr>
            <w:r w:rsidRPr="00E3395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3224" w:type="dxa"/>
            <w:shd w:val="clear" w:color="auto" w:fill="auto"/>
            <w:hideMark/>
          </w:tcPr>
          <w:p w:rsidR="00E3395A" w:rsidRPr="00E3395A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паспорте моряка указываются следующие сведения о владельце </w:t>
            </w:r>
            <w:proofErr w:type="spellStart"/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>паспорта</w:t>
            </w:r>
            <w:proofErr w:type="gramStart"/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>:г</w:t>
            </w:r>
            <w:proofErr w:type="gramEnd"/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>ражданство</w:t>
            </w:r>
            <w:proofErr w:type="spellEnd"/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>; фамилия, имя, отчество; дата и место рождения; описание личности; должность с указанием наименования судна и судовладельца,  наименование органа, должность и фамилию лица, выдавшего паспорт; дату выдачи и срок действия паспорта; отметки о продлении срока действия паспорта, об изменениях служебного положения его владельца, о выезде его из РФ и въезде в РФ; личную фотографию и подпись владельца паспорта.</w:t>
            </w: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Паспорт моряка выдается на срок до 5 лет. Действие его может быть продлено один раз на срок до 5 лет, по истечении которого паспорт подлежит замене. Владельцу паспорта моряка разрешается въезд в Российскую </w:t>
            </w: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Федерацию по паспорту моряка в течение года по окончании срока действия паспорта.  Документ не должен содержать подчисток, приписок, зачеркнутых слов и других исправлений</w:t>
            </w:r>
            <w:proofErr w:type="gramStart"/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proofErr w:type="gramEnd"/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proofErr w:type="gramEnd"/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>овреждений, наличие которых не позволяет однозначно истолковать их содержание.</w:t>
            </w:r>
          </w:p>
        </w:tc>
        <w:tc>
          <w:tcPr>
            <w:tcW w:w="1489" w:type="dxa"/>
            <w:vMerge/>
            <w:shd w:val="clear" w:color="auto" w:fill="auto"/>
            <w:hideMark/>
          </w:tcPr>
          <w:p w:rsidR="00E3395A" w:rsidRPr="00E3395A" w:rsidRDefault="00E3395A" w:rsidP="00821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08" w:type="dxa"/>
            <w:vMerge/>
            <w:shd w:val="clear" w:color="auto" w:fill="auto"/>
            <w:hideMark/>
          </w:tcPr>
          <w:p w:rsidR="00E3395A" w:rsidRPr="00E3395A" w:rsidRDefault="00E3395A" w:rsidP="00821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3395A" w:rsidRPr="00E3395A" w:rsidTr="00E3395A">
        <w:trPr>
          <w:trHeight w:val="20"/>
        </w:trPr>
        <w:tc>
          <w:tcPr>
            <w:tcW w:w="699" w:type="dxa"/>
            <w:vMerge/>
            <w:shd w:val="clear" w:color="auto" w:fill="auto"/>
            <w:hideMark/>
          </w:tcPr>
          <w:p w:rsidR="00E3395A" w:rsidRPr="00E3395A" w:rsidRDefault="00E3395A" w:rsidP="00821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01" w:type="dxa"/>
            <w:vMerge/>
            <w:shd w:val="clear" w:color="auto" w:fill="auto"/>
          </w:tcPr>
          <w:p w:rsidR="00E3395A" w:rsidRPr="00E3395A" w:rsidRDefault="00E3395A" w:rsidP="00821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41" w:type="dxa"/>
            <w:shd w:val="clear" w:color="auto" w:fill="auto"/>
          </w:tcPr>
          <w:p w:rsidR="00E3395A" w:rsidRPr="00E3395A" w:rsidRDefault="00E3395A" w:rsidP="00E3395A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E3395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Удостоверение беженца.</w:t>
            </w:r>
          </w:p>
        </w:tc>
        <w:tc>
          <w:tcPr>
            <w:tcW w:w="1911" w:type="dxa"/>
            <w:shd w:val="clear" w:color="auto" w:fill="auto"/>
            <w:hideMark/>
          </w:tcPr>
          <w:p w:rsidR="00E3395A" w:rsidRPr="00E3395A" w:rsidRDefault="00E3395A" w:rsidP="00E3395A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E3395A" w:rsidRPr="00E3395A" w:rsidRDefault="00E3395A" w:rsidP="00E3395A">
            <w:pPr>
              <w:spacing w:after="0" w:line="240" w:lineRule="auto"/>
              <w:rPr>
                <w:sz w:val="20"/>
                <w:szCs w:val="20"/>
              </w:rPr>
            </w:pPr>
            <w:r w:rsidRPr="00E3395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3224" w:type="dxa"/>
            <w:shd w:val="clear" w:color="auto" w:fill="auto"/>
            <w:hideMark/>
          </w:tcPr>
          <w:p w:rsidR="00E3395A" w:rsidRPr="00E3395A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Удостоверение беженца должен содержать  следующие сведения: </w:t>
            </w:r>
          </w:p>
          <w:p w:rsidR="00E3395A" w:rsidRPr="00E3395A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>а) фамилия, имя, отчество (при наличии) владельца удостоверения;</w:t>
            </w: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б) число, месяц и год рождения владельца удостоверения;</w:t>
            </w: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в) место рождения владельца удостоверения;</w:t>
            </w: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г) гражданство владельца удостоверения (для лиц без гражданства делается запись "лицо без гражданства");</w:t>
            </w: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proofErr w:type="spellStart"/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proofErr w:type="spellEnd"/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>) пол владельца удостоверения;</w:t>
            </w: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е) даты выдачи и окончания срока действия удостоверения;</w:t>
            </w: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ж) наименование территориального органа Федеральной миграционной службы, выдавшего удостоверение;</w:t>
            </w:r>
            <w:proofErr w:type="gramEnd"/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proofErr w:type="spellStart"/>
            <w:proofErr w:type="gramStart"/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proofErr w:type="spellEnd"/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>) номер личного дела лица, признанного беженцем;</w:t>
            </w: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и) сведения о членах семьи владельца удостоверения, не достигших возраста 18 лет, прибывших с ним;</w:t>
            </w: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к) отметки о постановке владельца удостоверения на миграционный </w:t>
            </w: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учет;</w:t>
            </w: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л) записи о продлении срока действия удостоверения;</w:t>
            </w: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м) наименование территориального органа Федеральной миграционной службы, продлившего срок действия удостоверения;</w:t>
            </w: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proofErr w:type="spellStart"/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proofErr w:type="spellEnd"/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>) сведения о семейном положении владельца удостоверения.</w:t>
            </w:r>
            <w:proofErr w:type="gramEnd"/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В удостоверении делаются отметки органов записи актов гражданского состояния. </w:t>
            </w: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В удостоверение вклеивается черно-белая фотография владельца удостоверения анфас без головного убора размером 35 </w:t>
            </w:r>
            <w:proofErr w:type="spellStart"/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  <w:proofErr w:type="spellEnd"/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45 мм, изготовленная на белой матовой бумаге. Допускается использование фотографий в головных уборах, не скрывающих овал лица, если религиозные убеждения владельца удостоверения не позволяют показываться перед посторонними лицами без головных уборов.</w:t>
            </w:r>
          </w:p>
        </w:tc>
        <w:tc>
          <w:tcPr>
            <w:tcW w:w="1489" w:type="dxa"/>
            <w:vMerge/>
            <w:shd w:val="clear" w:color="auto" w:fill="auto"/>
            <w:hideMark/>
          </w:tcPr>
          <w:p w:rsidR="00E3395A" w:rsidRPr="00E3395A" w:rsidRDefault="00E3395A" w:rsidP="00821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08" w:type="dxa"/>
            <w:vMerge/>
            <w:shd w:val="clear" w:color="auto" w:fill="auto"/>
            <w:hideMark/>
          </w:tcPr>
          <w:p w:rsidR="00E3395A" w:rsidRPr="00E3395A" w:rsidRDefault="00E3395A" w:rsidP="00821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3395A" w:rsidRPr="00E3395A" w:rsidTr="00E3395A">
        <w:trPr>
          <w:trHeight w:val="20"/>
        </w:trPr>
        <w:tc>
          <w:tcPr>
            <w:tcW w:w="699" w:type="dxa"/>
            <w:vMerge/>
            <w:shd w:val="clear" w:color="auto" w:fill="auto"/>
            <w:hideMark/>
          </w:tcPr>
          <w:p w:rsidR="00E3395A" w:rsidRPr="00E3395A" w:rsidRDefault="00E3395A" w:rsidP="00821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01" w:type="dxa"/>
            <w:vMerge/>
            <w:shd w:val="clear" w:color="auto" w:fill="auto"/>
          </w:tcPr>
          <w:p w:rsidR="00E3395A" w:rsidRPr="00E3395A" w:rsidRDefault="00E3395A" w:rsidP="00821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41" w:type="dxa"/>
            <w:shd w:val="clear" w:color="auto" w:fill="auto"/>
          </w:tcPr>
          <w:p w:rsidR="00E3395A" w:rsidRPr="00E3395A" w:rsidRDefault="00E3395A" w:rsidP="00E3395A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E3395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Вид на жительство лица без гражданства.</w:t>
            </w:r>
          </w:p>
        </w:tc>
        <w:tc>
          <w:tcPr>
            <w:tcW w:w="1911" w:type="dxa"/>
            <w:shd w:val="clear" w:color="auto" w:fill="auto"/>
            <w:hideMark/>
          </w:tcPr>
          <w:p w:rsidR="00E3395A" w:rsidRPr="00E3395A" w:rsidRDefault="00E3395A" w:rsidP="00E3395A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E3395A" w:rsidRPr="00E3395A" w:rsidRDefault="00E3395A" w:rsidP="00E3395A">
            <w:pPr>
              <w:spacing w:after="0" w:line="240" w:lineRule="auto"/>
              <w:rPr>
                <w:sz w:val="20"/>
                <w:szCs w:val="20"/>
              </w:rPr>
            </w:pPr>
            <w:r w:rsidRPr="00E3395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3224" w:type="dxa"/>
            <w:shd w:val="clear" w:color="auto" w:fill="auto"/>
            <w:hideMark/>
          </w:tcPr>
          <w:p w:rsidR="00E3395A" w:rsidRPr="00E3395A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Вид на жительство содержит следующие сведения: фамилию, имя (написанные буквами русского и латинского алфавитов), дату и место рождения, пол, гражданство иностранного гражданина, номер и дату принятия решения о выдаче вида на жительство, срок действия вида на жительство, наименование органа исполнительной власти, </w:t>
            </w: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выдавшего вид на жительство, и оформляется в виде документа по форме, утверждаемой федеральным органом исполнительной власти в сфере миграции</w:t>
            </w:r>
            <w:proofErr w:type="gramEnd"/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>. Документ не должен содержать подчисток, приписок, зачеркнутых слов и других исправлений</w:t>
            </w:r>
            <w:proofErr w:type="gramStart"/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proofErr w:type="gramEnd"/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proofErr w:type="gramEnd"/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овреждений, наличие которых не позволяет однозначно истолковать их содержание. </w:t>
            </w:r>
          </w:p>
        </w:tc>
        <w:tc>
          <w:tcPr>
            <w:tcW w:w="1489" w:type="dxa"/>
            <w:vMerge/>
            <w:shd w:val="clear" w:color="auto" w:fill="auto"/>
            <w:hideMark/>
          </w:tcPr>
          <w:p w:rsidR="00E3395A" w:rsidRPr="00E3395A" w:rsidRDefault="00E3395A" w:rsidP="00821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08" w:type="dxa"/>
            <w:vMerge/>
            <w:shd w:val="clear" w:color="auto" w:fill="auto"/>
            <w:hideMark/>
          </w:tcPr>
          <w:p w:rsidR="00E3395A" w:rsidRPr="00E3395A" w:rsidRDefault="00E3395A" w:rsidP="00821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3395A" w:rsidRPr="00E3395A" w:rsidTr="00E3395A">
        <w:trPr>
          <w:trHeight w:val="20"/>
        </w:trPr>
        <w:tc>
          <w:tcPr>
            <w:tcW w:w="699" w:type="dxa"/>
            <w:vMerge/>
            <w:shd w:val="clear" w:color="auto" w:fill="auto"/>
            <w:hideMark/>
          </w:tcPr>
          <w:p w:rsidR="00E3395A" w:rsidRPr="00E3395A" w:rsidRDefault="00E3395A" w:rsidP="00821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01" w:type="dxa"/>
            <w:vMerge/>
            <w:shd w:val="clear" w:color="auto" w:fill="auto"/>
          </w:tcPr>
          <w:p w:rsidR="00E3395A" w:rsidRPr="00E3395A" w:rsidRDefault="00E3395A" w:rsidP="00821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41" w:type="dxa"/>
            <w:shd w:val="clear" w:color="auto" w:fill="auto"/>
          </w:tcPr>
          <w:p w:rsidR="00E3395A" w:rsidRPr="00E3395A" w:rsidRDefault="00E3395A" w:rsidP="00E3395A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E3395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Вид на жительство иностранного гражданина и действительных документов, удостоверяющих его личность и признаваемых Российской Федерацией в этом качестве;</w:t>
            </w:r>
          </w:p>
        </w:tc>
        <w:tc>
          <w:tcPr>
            <w:tcW w:w="1911" w:type="dxa"/>
            <w:shd w:val="clear" w:color="auto" w:fill="auto"/>
            <w:hideMark/>
          </w:tcPr>
          <w:p w:rsidR="00E3395A" w:rsidRPr="00E3395A" w:rsidRDefault="00E3395A" w:rsidP="00E3395A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E3395A" w:rsidRPr="00E3395A" w:rsidRDefault="00E3395A" w:rsidP="00E3395A">
            <w:pPr>
              <w:spacing w:after="0" w:line="240" w:lineRule="auto"/>
              <w:rPr>
                <w:sz w:val="20"/>
                <w:szCs w:val="20"/>
              </w:rPr>
            </w:pPr>
            <w:r w:rsidRPr="00E3395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3224" w:type="dxa"/>
            <w:shd w:val="clear" w:color="auto" w:fill="auto"/>
            <w:hideMark/>
          </w:tcPr>
          <w:p w:rsidR="00E3395A" w:rsidRPr="00E3395A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>Бланк вида на жительство</w:t>
            </w:r>
            <w:proofErr w:type="gramStart"/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выдаваемого иностранному гражданину (далее именуется - бланк) размером 125 </w:t>
            </w:r>
            <w:proofErr w:type="spellStart"/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  <w:proofErr w:type="spellEnd"/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88 мм содержит 16 страниц (без обложки), прошитых нитью по линии сгиба.</w:t>
            </w: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Серия и номер бланка воспроизведены в нижней части 1, 3, 7, 8, 9, 10, 11, 12 и 16 страниц, а также на внутренней странице задней части обложки в верхнем правом углу. Серия бланка обозначается числами "82" и "83", номера представляют собой 7-разрядное число.</w:t>
            </w: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Обложка бланка, синего цвета, изготавливается из износостойкого материала</w:t>
            </w:r>
            <w:proofErr w:type="gramStart"/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proofErr w:type="gramEnd"/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proofErr w:type="gramEnd"/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обложке бланка в верхней части в 2 строки размещена надпись "Российская Федерация", в центре воспроизводится золотистый тисненый Государственный герб Российской Федерации (далее именуется - герб) на щите. Под </w:t>
            </w: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изображением герба в 3 строки размещена надпись "Вид на жительство иностранного гражданина".</w:t>
            </w: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Страницы 4 - 8 и 13 предназначены для размещения служебных отметок, в том числе отметки налогового органа об идентификационном номере налогоплательщика, отметки о регистрации и перерегистрации по месту жительства.</w:t>
            </w: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Страницы 9 - 12 предназначены для размещения служебной отметки о продлении вида на жительство.</w:t>
            </w:r>
          </w:p>
          <w:p w:rsidR="00E3395A" w:rsidRPr="00E3395A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>На странице 16 буквами "М.П." обозначено место для печати и размещен следующий текст: "Вид на жительство иностранного гражданина, Номер, дата принятия решения, Дата выдачи документа, Действителен по, Подпись, фамилия должностного лица</w:t>
            </w:r>
            <w:proofErr w:type="gramStart"/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>.".</w:t>
            </w:r>
            <w:proofErr w:type="gramEnd"/>
          </w:p>
          <w:p w:rsidR="00E3395A" w:rsidRPr="00E3395A" w:rsidRDefault="00E3395A" w:rsidP="00E339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7. Внутренняя страница задней части обложки предназначена для размещения персональных данных владельца вида на жительство. На оставшейся части страницы размещаются фотография владельца вида на жительство размером 35 </w:t>
            </w:r>
            <w:proofErr w:type="spellStart"/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  <w:proofErr w:type="spellEnd"/>
            <w:r w:rsidRPr="00E3395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45 мм</w:t>
            </w:r>
          </w:p>
        </w:tc>
        <w:tc>
          <w:tcPr>
            <w:tcW w:w="1489" w:type="dxa"/>
            <w:vMerge/>
            <w:shd w:val="clear" w:color="auto" w:fill="auto"/>
            <w:hideMark/>
          </w:tcPr>
          <w:p w:rsidR="00E3395A" w:rsidRPr="00E3395A" w:rsidRDefault="00E3395A" w:rsidP="00821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08" w:type="dxa"/>
            <w:vMerge/>
            <w:shd w:val="clear" w:color="auto" w:fill="auto"/>
            <w:hideMark/>
          </w:tcPr>
          <w:p w:rsidR="00E3395A" w:rsidRPr="00E3395A" w:rsidRDefault="00E3395A" w:rsidP="00821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E3395A" w:rsidRDefault="00E3395A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br w:type="page"/>
      </w:r>
    </w:p>
    <w:p w:rsidR="00311C1A" w:rsidRPr="00E5270F" w:rsidRDefault="00311C1A" w:rsidP="00311C1A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Раздел 5</w:t>
      </w:r>
      <w:r w:rsidRPr="00F8560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«</w:t>
      </w:r>
      <w:r w:rsidRPr="00495C2D">
        <w:rPr>
          <w:rFonts w:ascii="Times New Roman" w:hAnsi="Times New Roman" w:cs="Times New Roman"/>
          <w:b/>
          <w:sz w:val="28"/>
          <w:szCs w:val="28"/>
        </w:rPr>
        <w:t xml:space="preserve">Документы и сведения, </w:t>
      </w:r>
      <w:r w:rsidRPr="00495C2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получаемые посредством  </w:t>
      </w:r>
      <w:r w:rsidRPr="00CF49D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межведомственного </w:t>
      </w:r>
      <w:r w:rsidR="00A65821" w:rsidRPr="00CF49D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информационного</w:t>
      </w:r>
      <w:r w:rsidRPr="00A6582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00"/>
        </w:rPr>
        <w:t xml:space="preserve"> </w:t>
      </w:r>
      <w:r w:rsidRPr="00495C2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взаимодействия</w:t>
      </w:r>
      <w:r w:rsidRPr="00F8560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10"/>
        <w:gridCol w:w="1387"/>
        <w:gridCol w:w="1721"/>
        <w:gridCol w:w="1721"/>
        <w:gridCol w:w="1706"/>
        <w:gridCol w:w="216"/>
        <w:gridCol w:w="1065"/>
        <w:gridCol w:w="2106"/>
        <w:gridCol w:w="1419"/>
        <w:gridCol w:w="1635"/>
      </w:tblGrid>
      <w:tr w:rsidR="00B12B22" w:rsidRPr="00B12B22" w:rsidTr="00B12B22">
        <w:trPr>
          <w:trHeight w:val="2461"/>
        </w:trPr>
        <w:tc>
          <w:tcPr>
            <w:tcW w:w="612" w:type="pct"/>
            <w:shd w:val="clear" w:color="000000" w:fill="CCFFCC"/>
            <w:vAlign w:val="center"/>
          </w:tcPr>
          <w:p w:rsidR="002A5080" w:rsidRPr="00B12B22" w:rsidRDefault="002A5080" w:rsidP="00B1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2B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469" w:type="pct"/>
            <w:shd w:val="clear" w:color="000000" w:fill="CCFFCC"/>
            <w:vAlign w:val="center"/>
          </w:tcPr>
          <w:p w:rsidR="002A5080" w:rsidRPr="00B12B22" w:rsidRDefault="002A5080" w:rsidP="002A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2B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запрашиваемого документа (сведения)</w:t>
            </w:r>
          </w:p>
        </w:tc>
        <w:tc>
          <w:tcPr>
            <w:tcW w:w="582" w:type="pct"/>
            <w:shd w:val="clear" w:color="000000" w:fill="CCFFCC"/>
            <w:vAlign w:val="center"/>
            <w:hideMark/>
          </w:tcPr>
          <w:p w:rsidR="002A5080" w:rsidRPr="00B12B22" w:rsidRDefault="002A5080" w:rsidP="002A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2B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582" w:type="pct"/>
            <w:shd w:val="clear" w:color="000000" w:fill="CCFFCC"/>
          </w:tcPr>
          <w:p w:rsidR="002A5080" w:rsidRPr="00B12B22" w:rsidRDefault="002A5080" w:rsidP="002A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2B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органа (организации), направляющег</w:t>
            </w:r>
            <w:proofErr w:type="gramStart"/>
            <w:r w:rsidRPr="00B12B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о(</w:t>
            </w:r>
            <w:proofErr w:type="gramEnd"/>
            <w:r w:rsidRPr="00B12B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ей) межведомственный запрос</w:t>
            </w:r>
          </w:p>
        </w:tc>
        <w:tc>
          <w:tcPr>
            <w:tcW w:w="577" w:type="pct"/>
            <w:shd w:val="clear" w:color="000000" w:fill="CCFFCC"/>
            <w:vAlign w:val="center"/>
            <w:hideMark/>
          </w:tcPr>
          <w:p w:rsidR="002A5080" w:rsidRPr="00B12B22" w:rsidRDefault="002A5080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2B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органа (организации), в адрес которог</w:t>
            </w:r>
            <w:proofErr w:type="gramStart"/>
            <w:r w:rsidRPr="00B12B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о(</w:t>
            </w:r>
            <w:proofErr w:type="gramEnd"/>
            <w:r w:rsidRPr="00B12B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ой) направляется межведомственный запрос</w:t>
            </w:r>
          </w:p>
        </w:tc>
        <w:tc>
          <w:tcPr>
            <w:tcW w:w="433" w:type="pct"/>
            <w:gridSpan w:val="2"/>
            <w:shd w:val="clear" w:color="000000" w:fill="CCFFCC"/>
            <w:vAlign w:val="center"/>
            <w:hideMark/>
          </w:tcPr>
          <w:p w:rsidR="002A5080" w:rsidRPr="00B12B22" w:rsidRDefault="002A5080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2B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SID</w:t>
            </w:r>
            <w:r w:rsidRPr="00B12B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электронного сервиса</w:t>
            </w:r>
            <w:r w:rsidR="00FB47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/наименование вида сведений</w:t>
            </w:r>
          </w:p>
        </w:tc>
        <w:tc>
          <w:tcPr>
            <w:tcW w:w="712" w:type="pct"/>
            <w:shd w:val="clear" w:color="000000" w:fill="CCFFCC"/>
            <w:vAlign w:val="center"/>
            <w:hideMark/>
          </w:tcPr>
          <w:p w:rsidR="002A5080" w:rsidRPr="00B12B22" w:rsidRDefault="002A5080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2B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Срок осуществления межведомственного информационного взаимодействия </w:t>
            </w:r>
          </w:p>
        </w:tc>
        <w:tc>
          <w:tcPr>
            <w:tcW w:w="480" w:type="pct"/>
            <w:shd w:val="clear" w:color="000000" w:fill="CCFFCC"/>
            <w:vAlign w:val="center"/>
            <w:hideMark/>
          </w:tcPr>
          <w:p w:rsidR="002A5080" w:rsidRPr="00B12B22" w:rsidRDefault="002A5080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2B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Форма (шаблон)</w:t>
            </w:r>
            <w:r w:rsidR="00D70E4D" w:rsidRPr="00B12B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B12B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межведомственного запроса</w:t>
            </w:r>
            <w:r w:rsidR="00FB47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и ответа на межведомственный запрос</w:t>
            </w:r>
          </w:p>
        </w:tc>
        <w:tc>
          <w:tcPr>
            <w:tcW w:w="553" w:type="pct"/>
            <w:shd w:val="clear" w:color="000000" w:fill="CCFFCC"/>
            <w:vAlign w:val="center"/>
            <w:hideMark/>
          </w:tcPr>
          <w:p w:rsidR="002A5080" w:rsidRPr="00B12B22" w:rsidRDefault="002A5080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2B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Образец заполнения формы межведомственного запроса</w:t>
            </w:r>
            <w:r w:rsidR="00FB47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и ответа на межведомственный запрос</w:t>
            </w:r>
          </w:p>
        </w:tc>
      </w:tr>
      <w:tr w:rsidR="00B12B22" w:rsidRPr="00CF49D5" w:rsidTr="00B12B22">
        <w:trPr>
          <w:trHeight w:val="300"/>
        </w:trPr>
        <w:tc>
          <w:tcPr>
            <w:tcW w:w="612" w:type="pct"/>
            <w:shd w:val="clear" w:color="auto" w:fill="CCFFCC"/>
            <w:vAlign w:val="center"/>
          </w:tcPr>
          <w:p w:rsidR="002A5080" w:rsidRPr="00CF49D5" w:rsidRDefault="002A5080" w:rsidP="002A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49D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69" w:type="pct"/>
            <w:shd w:val="clear" w:color="auto" w:fill="CCFFCC"/>
            <w:vAlign w:val="center"/>
          </w:tcPr>
          <w:p w:rsidR="002A5080" w:rsidRPr="00CF49D5" w:rsidRDefault="002A5080" w:rsidP="002A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49D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82" w:type="pct"/>
            <w:shd w:val="clear" w:color="auto" w:fill="CCFFCC"/>
            <w:vAlign w:val="center"/>
            <w:hideMark/>
          </w:tcPr>
          <w:p w:rsidR="002A5080" w:rsidRPr="00CF49D5" w:rsidRDefault="002A5080" w:rsidP="002A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49D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582" w:type="pct"/>
            <w:shd w:val="clear" w:color="auto" w:fill="CCFFCC"/>
            <w:vAlign w:val="center"/>
          </w:tcPr>
          <w:p w:rsidR="002A5080" w:rsidRPr="00CF49D5" w:rsidRDefault="002A5080" w:rsidP="002A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49D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577" w:type="pct"/>
            <w:shd w:val="clear" w:color="auto" w:fill="CCFFCC"/>
            <w:noWrap/>
            <w:vAlign w:val="center"/>
            <w:hideMark/>
          </w:tcPr>
          <w:p w:rsidR="002A5080" w:rsidRPr="00CF49D5" w:rsidRDefault="002A5080" w:rsidP="002A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49D5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433" w:type="pct"/>
            <w:gridSpan w:val="2"/>
            <w:shd w:val="clear" w:color="auto" w:fill="CCFFCC"/>
            <w:noWrap/>
            <w:vAlign w:val="center"/>
            <w:hideMark/>
          </w:tcPr>
          <w:p w:rsidR="002A5080" w:rsidRPr="00CF49D5" w:rsidRDefault="002A5080" w:rsidP="002A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49D5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712" w:type="pct"/>
            <w:shd w:val="clear" w:color="auto" w:fill="CCFFCC"/>
            <w:noWrap/>
            <w:vAlign w:val="center"/>
            <w:hideMark/>
          </w:tcPr>
          <w:p w:rsidR="002A5080" w:rsidRPr="00CF49D5" w:rsidRDefault="002A5080" w:rsidP="002A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49D5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480" w:type="pct"/>
            <w:shd w:val="clear" w:color="auto" w:fill="CCFFCC"/>
            <w:vAlign w:val="center"/>
            <w:hideMark/>
          </w:tcPr>
          <w:p w:rsidR="002A5080" w:rsidRPr="00CF49D5" w:rsidRDefault="002A5080" w:rsidP="002A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49D5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553" w:type="pct"/>
            <w:shd w:val="clear" w:color="auto" w:fill="CCFFCC"/>
            <w:vAlign w:val="center"/>
            <w:hideMark/>
          </w:tcPr>
          <w:p w:rsidR="002A5080" w:rsidRPr="00CF49D5" w:rsidRDefault="002A5080" w:rsidP="002A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49D5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</w:tr>
      <w:tr w:rsidR="00A65821" w:rsidRPr="00E5270F" w:rsidTr="00B12B22">
        <w:trPr>
          <w:trHeight w:val="300"/>
        </w:trPr>
        <w:tc>
          <w:tcPr>
            <w:tcW w:w="5000" w:type="pct"/>
            <w:gridSpan w:val="10"/>
          </w:tcPr>
          <w:p w:rsidR="00A65821" w:rsidRPr="00E5270F" w:rsidRDefault="00E3395A" w:rsidP="00A65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339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муниципальных образовательных организациях, расположенных на территории муниципального образования</w:t>
            </w:r>
          </w:p>
        </w:tc>
      </w:tr>
      <w:tr w:rsidR="002A5080" w:rsidRPr="00E5270F" w:rsidTr="00B12B22">
        <w:trPr>
          <w:trHeight w:val="300"/>
        </w:trPr>
        <w:tc>
          <w:tcPr>
            <w:tcW w:w="612" w:type="pct"/>
          </w:tcPr>
          <w:p w:rsidR="002A5080" w:rsidRPr="00E5270F" w:rsidRDefault="00FB4723" w:rsidP="00FB4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69" w:type="pct"/>
          </w:tcPr>
          <w:p w:rsidR="002A5080" w:rsidRPr="00E5270F" w:rsidRDefault="00FB4723" w:rsidP="00FB4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82" w:type="pct"/>
            <w:shd w:val="clear" w:color="auto" w:fill="auto"/>
            <w:noWrap/>
            <w:vAlign w:val="bottom"/>
            <w:hideMark/>
          </w:tcPr>
          <w:p w:rsidR="002A5080" w:rsidRPr="00E5270F" w:rsidRDefault="00FB4723" w:rsidP="00FB4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82" w:type="pct"/>
          </w:tcPr>
          <w:p w:rsidR="002A5080" w:rsidRPr="00E5270F" w:rsidRDefault="00FB4723" w:rsidP="00FB4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50" w:type="pct"/>
            <w:gridSpan w:val="2"/>
            <w:shd w:val="clear" w:color="auto" w:fill="auto"/>
            <w:noWrap/>
            <w:vAlign w:val="bottom"/>
            <w:hideMark/>
          </w:tcPr>
          <w:p w:rsidR="002A5080" w:rsidRPr="00E5270F" w:rsidRDefault="00FB4723" w:rsidP="00FB4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360" w:type="pct"/>
            <w:shd w:val="clear" w:color="auto" w:fill="auto"/>
            <w:noWrap/>
            <w:vAlign w:val="bottom"/>
            <w:hideMark/>
          </w:tcPr>
          <w:p w:rsidR="002A5080" w:rsidRPr="00E5270F" w:rsidRDefault="00FB4723" w:rsidP="00FB4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712" w:type="pct"/>
            <w:shd w:val="clear" w:color="auto" w:fill="auto"/>
            <w:noWrap/>
            <w:vAlign w:val="bottom"/>
            <w:hideMark/>
          </w:tcPr>
          <w:p w:rsidR="002A5080" w:rsidRPr="00E5270F" w:rsidRDefault="00FB4723" w:rsidP="00FB4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80" w:type="pct"/>
            <w:shd w:val="clear" w:color="auto" w:fill="auto"/>
            <w:noWrap/>
            <w:vAlign w:val="bottom"/>
            <w:hideMark/>
          </w:tcPr>
          <w:p w:rsidR="002A5080" w:rsidRPr="00E5270F" w:rsidRDefault="00FB4723" w:rsidP="00FB4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A5080" w:rsidRPr="00E5270F" w:rsidRDefault="00FB4723" w:rsidP="00FB4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</w:tbl>
    <w:p w:rsidR="002A5080" w:rsidRDefault="002A5080" w:rsidP="00311C1A">
      <w:pPr>
        <w:rPr>
          <w:rFonts w:ascii="Times New Roman" w:hAnsi="Times New Roman" w:cs="Times New Roman"/>
        </w:rPr>
      </w:pPr>
    </w:p>
    <w:p w:rsidR="00FB4723" w:rsidRDefault="00FB4723" w:rsidP="00311C1A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FB4723" w:rsidRDefault="00FB4723" w:rsidP="00311C1A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FB4723" w:rsidRDefault="00FB4723" w:rsidP="00311C1A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FB4723" w:rsidRDefault="00FB4723" w:rsidP="00311C1A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FB4723" w:rsidRDefault="00FB4723" w:rsidP="00311C1A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FB4723" w:rsidRDefault="00FB4723" w:rsidP="00311C1A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3395A" w:rsidRDefault="00E3395A" w:rsidP="00311C1A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11C1A" w:rsidRDefault="00311C1A" w:rsidP="00311C1A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Раздел 6</w:t>
      </w:r>
      <w:r w:rsidRPr="00E5270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Результат </w:t>
      </w:r>
      <w:proofErr w:type="spellStart"/>
      <w:r w:rsidR="004126C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под</w:t>
      </w:r>
      <w:r w:rsidR="00B86C8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услуги</w:t>
      </w:r>
      <w:proofErr w:type="spellEnd"/>
    </w:p>
    <w:tbl>
      <w:tblPr>
        <w:tblW w:w="5118" w:type="pct"/>
        <w:tblLayout w:type="fixed"/>
        <w:tblLook w:val="04A0"/>
      </w:tblPr>
      <w:tblGrid>
        <w:gridCol w:w="400"/>
        <w:gridCol w:w="2261"/>
        <w:gridCol w:w="2128"/>
        <w:gridCol w:w="6"/>
        <w:gridCol w:w="2122"/>
        <w:gridCol w:w="1986"/>
        <w:gridCol w:w="2270"/>
        <w:gridCol w:w="1411"/>
        <w:gridCol w:w="1268"/>
        <w:gridCol w:w="6"/>
        <w:gridCol w:w="1277"/>
      </w:tblGrid>
      <w:tr w:rsidR="007C74AF" w:rsidRPr="009162A6" w:rsidTr="009162A6">
        <w:trPr>
          <w:trHeight w:val="20"/>
        </w:trPr>
        <w:tc>
          <w:tcPr>
            <w:tcW w:w="1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36257" w:rsidRPr="009162A6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74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636257" w:rsidRPr="009162A6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Документ/документы, являющиеся результатом «</w:t>
            </w:r>
            <w:proofErr w:type="spellStart"/>
            <w:r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подуслуги</w:t>
            </w:r>
            <w:proofErr w:type="spellEnd"/>
            <w:r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705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636257" w:rsidRPr="009162A6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Требования к документу/</w:t>
            </w:r>
            <w:r w:rsidR="007C74AF"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документам, являющимся результатом «</w:t>
            </w:r>
            <w:proofErr w:type="spellStart"/>
            <w:r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подуслуги</w:t>
            </w:r>
            <w:proofErr w:type="spellEnd"/>
            <w:r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70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636257" w:rsidRPr="009162A6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Характеристика результата </w:t>
            </w:r>
            <w:r w:rsidR="004126CA"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«</w:t>
            </w:r>
            <w:proofErr w:type="spellStart"/>
            <w:r w:rsidR="004126CA"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подуслуги</w:t>
            </w:r>
            <w:proofErr w:type="spellEnd"/>
            <w:r w:rsidR="004126CA"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» </w:t>
            </w:r>
            <w:r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</w:t>
            </w:r>
            <w:proofErr w:type="gramStart"/>
            <w:r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положительный</w:t>
            </w:r>
            <w:proofErr w:type="gramEnd"/>
            <w:r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/</w:t>
            </w:r>
            <w:r w:rsidR="007C74AF"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отрицательный)</w:t>
            </w:r>
          </w:p>
        </w:tc>
        <w:tc>
          <w:tcPr>
            <w:tcW w:w="65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636257" w:rsidRPr="009162A6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Форма документа/</w:t>
            </w:r>
            <w:r w:rsidR="007C74AF"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документов, являющимся результатом «</w:t>
            </w:r>
            <w:proofErr w:type="spellStart"/>
            <w:r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подуслуги</w:t>
            </w:r>
            <w:proofErr w:type="spellEnd"/>
            <w:r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» </w:t>
            </w:r>
          </w:p>
        </w:tc>
        <w:tc>
          <w:tcPr>
            <w:tcW w:w="750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36257" w:rsidRPr="009162A6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Образец документа/</w:t>
            </w:r>
            <w:r w:rsidR="007C74AF"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документов, являющихся результатом «</w:t>
            </w:r>
            <w:proofErr w:type="spellStart"/>
            <w:r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подуслуги</w:t>
            </w:r>
            <w:proofErr w:type="spellEnd"/>
            <w:r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» </w:t>
            </w:r>
          </w:p>
        </w:tc>
        <w:tc>
          <w:tcPr>
            <w:tcW w:w="4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36257" w:rsidRPr="009162A6" w:rsidRDefault="00636257" w:rsidP="00636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162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Способ получения результата</w:t>
            </w:r>
            <w:r w:rsidR="004126CA" w:rsidRPr="009162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«</w:t>
            </w:r>
            <w:proofErr w:type="spellStart"/>
            <w:r w:rsidR="004126CA" w:rsidRPr="009162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подуслуги</w:t>
            </w:r>
            <w:proofErr w:type="spellEnd"/>
            <w:r w:rsidR="004126CA" w:rsidRPr="009162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8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636257" w:rsidRPr="009162A6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162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Срок хранения невостребованных заявителем результатов</w:t>
            </w:r>
          </w:p>
        </w:tc>
      </w:tr>
      <w:tr w:rsidR="007C74AF" w:rsidRPr="009162A6" w:rsidTr="009162A6">
        <w:trPr>
          <w:trHeight w:val="20"/>
        </w:trPr>
        <w:tc>
          <w:tcPr>
            <w:tcW w:w="1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636257" w:rsidRPr="009162A6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36257" w:rsidRPr="009162A6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5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36257" w:rsidRPr="009162A6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36257" w:rsidRPr="009162A6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5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36257" w:rsidRPr="009162A6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636257" w:rsidRPr="009162A6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636257" w:rsidRPr="009162A6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636257" w:rsidRPr="009162A6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162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 органе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36257" w:rsidRPr="009162A6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162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 МФЦ</w:t>
            </w:r>
          </w:p>
        </w:tc>
      </w:tr>
      <w:tr w:rsidR="007C74AF" w:rsidRPr="009162A6" w:rsidTr="009162A6">
        <w:trPr>
          <w:trHeight w:val="20"/>
        </w:trPr>
        <w:tc>
          <w:tcPr>
            <w:tcW w:w="1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57" w:rsidRPr="009162A6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62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4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57" w:rsidRPr="009162A6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62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05" w:type="pct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57" w:rsidRPr="009162A6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62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0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57" w:rsidRPr="009162A6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62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5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57" w:rsidRPr="009162A6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62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57" w:rsidRPr="009162A6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62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57" w:rsidRPr="009162A6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162A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57" w:rsidRPr="009162A6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162A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57" w:rsidRPr="009162A6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162A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</w:t>
            </w:r>
          </w:p>
        </w:tc>
      </w:tr>
      <w:tr w:rsidR="00E3395A" w:rsidRPr="009162A6" w:rsidTr="00E3395A">
        <w:trPr>
          <w:trHeight w:val="20"/>
        </w:trPr>
        <w:tc>
          <w:tcPr>
            <w:tcW w:w="5000" w:type="pct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5A" w:rsidRPr="009162A6" w:rsidRDefault="00E3395A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16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муниципальных образовательных организациях, расположенных на территории муниципального образования</w:t>
            </w:r>
          </w:p>
        </w:tc>
      </w:tr>
      <w:tr w:rsidR="009162A6" w:rsidRPr="009162A6" w:rsidTr="009162A6">
        <w:trPr>
          <w:trHeight w:val="20"/>
        </w:trPr>
        <w:tc>
          <w:tcPr>
            <w:tcW w:w="1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2A6" w:rsidRPr="009162A6" w:rsidRDefault="009162A6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2A6" w:rsidRPr="009162A6" w:rsidRDefault="009162A6" w:rsidP="00623C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62A6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 xml:space="preserve">Информация </w:t>
            </w:r>
            <w:r w:rsidRPr="00916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муниципальных образовательных учреждениях, расположенных на территории муниципального образования</w:t>
            </w:r>
          </w:p>
        </w:tc>
        <w:tc>
          <w:tcPr>
            <w:tcW w:w="703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2A6" w:rsidRPr="009162A6" w:rsidRDefault="009162A6" w:rsidP="0091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 w:rsidRPr="009162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Информация содержит сведения: наименование, местонахождение, вид, тип муниципальной образовательной организации (включая контактный телефон, ФИО, должностного лица), сведения об образовательных программах, об образовательных  услугах</w:t>
            </w:r>
            <w:proofErr w:type="gramEnd"/>
          </w:p>
        </w:tc>
        <w:tc>
          <w:tcPr>
            <w:tcW w:w="703" w:type="pct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2A6" w:rsidRPr="009162A6" w:rsidRDefault="009162A6" w:rsidP="005779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62A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положительный </w:t>
            </w:r>
          </w:p>
        </w:tc>
        <w:tc>
          <w:tcPr>
            <w:tcW w:w="65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2A6" w:rsidRPr="009162A6" w:rsidRDefault="009162A6" w:rsidP="0057791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highlight w:val="yellow"/>
              </w:rPr>
            </w:pPr>
            <w:r w:rsidRPr="009162A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Приложить свою форму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62A6" w:rsidRPr="009162A6" w:rsidRDefault="009162A6" w:rsidP="0057791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highlight w:val="yellow"/>
              </w:rPr>
            </w:pPr>
            <w:r w:rsidRPr="009162A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Приложить свой образец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62A6" w:rsidRPr="009162A6" w:rsidRDefault="009162A6" w:rsidP="009162A6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9162A6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1. ЕПГУ</w:t>
            </w:r>
          </w:p>
          <w:p w:rsidR="009162A6" w:rsidRPr="009162A6" w:rsidRDefault="009162A6" w:rsidP="009162A6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9162A6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2. МФЦ</w:t>
            </w:r>
          </w:p>
          <w:p w:rsidR="009162A6" w:rsidRPr="009162A6" w:rsidRDefault="009162A6" w:rsidP="009162A6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9162A6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3. в отделе (управлении) образования администрации муниципального района</w:t>
            </w:r>
          </w:p>
          <w:p w:rsidR="009162A6" w:rsidRPr="009162A6" w:rsidRDefault="009162A6" w:rsidP="009162A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162A6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4. направление по почте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2A6" w:rsidRPr="009162A6" w:rsidRDefault="009162A6" w:rsidP="0057791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9162A6">
              <w:rPr>
                <w:rFonts w:ascii="Times New Roman" w:hAnsi="Times New Roman"/>
                <w:bCs/>
                <w:sz w:val="20"/>
                <w:szCs w:val="20"/>
              </w:rPr>
              <w:t>Постоянно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2A6" w:rsidRPr="009162A6" w:rsidRDefault="009162A6" w:rsidP="005779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62A6">
              <w:rPr>
                <w:rFonts w:ascii="Times New Roman" w:hAnsi="Times New Roman"/>
                <w:bCs/>
                <w:sz w:val="20"/>
                <w:szCs w:val="20"/>
              </w:rPr>
              <w:t>1 месяц</w:t>
            </w:r>
          </w:p>
        </w:tc>
      </w:tr>
    </w:tbl>
    <w:p w:rsidR="009162A6" w:rsidRDefault="009162A6" w:rsidP="00311C1A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9162A6" w:rsidRDefault="009162A6" w:rsidP="00311C1A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9162A6" w:rsidRDefault="009162A6" w:rsidP="00311C1A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9162A6" w:rsidRDefault="009162A6" w:rsidP="00311C1A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11C1A" w:rsidRPr="00E5270F" w:rsidRDefault="00311C1A" w:rsidP="00311C1A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Раздел 7. </w:t>
      </w:r>
      <w:r w:rsidRPr="00E5270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«Технологические процессы предоставления </w:t>
      </w:r>
      <w:r w:rsidR="006C6C0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услуги</w:t>
      </w:r>
      <w:r w:rsidR="005D5B3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</w:p>
    <w:tbl>
      <w:tblPr>
        <w:tblW w:w="1469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4"/>
        <w:gridCol w:w="2580"/>
        <w:gridCol w:w="2535"/>
        <w:gridCol w:w="1915"/>
        <w:gridCol w:w="2046"/>
        <w:gridCol w:w="2049"/>
        <w:gridCol w:w="3024"/>
      </w:tblGrid>
      <w:tr w:rsidR="00311C1A" w:rsidRPr="00563ACE" w:rsidTr="00563ACE">
        <w:trPr>
          <w:trHeight w:val="1689"/>
        </w:trPr>
        <w:tc>
          <w:tcPr>
            <w:tcW w:w="544" w:type="dxa"/>
            <w:shd w:val="clear" w:color="000000" w:fill="CCFFCC"/>
            <w:vAlign w:val="center"/>
            <w:hideMark/>
          </w:tcPr>
          <w:p w:rsidR="00311C1A" w:rsidRPr="00563ACE" w:rsidRDefault="00311C1A" w:rsidP="00563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563A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563A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563A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90" w:type="dxa"/>
            <w:shd w:val="clear" w:color="000000" w:fill="CCFFCC"/>
            <w:vAlign w:val="center"/>
            <w:hideMark/>
          </w:tcPr>
          <w:p w:rsidR="00311C1A" w:rsidRPr="00563ACE" w:rsidRDefault="00311C1A" w:rsidP="00563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процедуры процесса</w:t>
            </w:r>
          </w:p>
        </w:tc>
        <w:tc>
          <w:tcPr>
            <w:tcW w:w="2543" w:type="dxa"/>
            <w:shd w:val="clear" w:color="000000" w:fill="CCFFCC"/>
            <w:vAlign w:val="center"/>
            <w:hideMark/>
          </w:tcPr>
          <w:p w:rsidR="00311C1A" w:rsidRPr="00563ACE" w:rsidRDefault="00311C1A" w:rsidP="00563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Особенности исполнения процедуры процесса</w:t>
            </w:r>
          </w:p>
        </w:tc>
        <w:tc>
          <w:tcPr>
            <w:tcW w:w="1879" w:type="dxa"/>
            <w:shd w:val="clear" w:color="000000" w:fill="CCFFCC"/>
            <w:vAlign w:val="center"/>
          </w:tcPr>
          <w:p w:rsidR="00311C1A" w:rsidRPr="00563ACE" w:rsidRDefault="00311C1A" w:rsidP="00563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Сроки исполнения процедуры (процесса)</w:t>
            </w:r>
          </w:p>
        </w:tc>
        <w:tc>
          <w:tcPr>
            <w:tcW w:w="2050" w:type="dxa"/>
            <w:shd w:val="clear" w:color="000000" w:fill="CCFFCC"/>
            <w:vAlign w:val="center"/>
            <w:hideMark/>
          </w:tcPr>
          <w:p w:rsidR="00311C1A" w:rsidRPr="00563ACE" w:rsidRDefault="00311C1A" w:rsidP="00563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Исполнитель процедуры процесса</w:t>
            </w:r>
          </w:p>
        </w:tc>
        <w:tc>
          <w:tcPr>
            <w:tcW w:w="2050" w:type="dxa"/>
            <w:shd w:val="clear" w:color="000000" w:fill="CCFFCC"/>
            <w:vAlign w:val="center"/>
            <w:hideMark/>
          </w:tcPr>
          <w:p w:rsidR="00311C1A" w:rsidRPr="00563ACE" w:rsidRDefault="00311C1A" w:rsidP="00563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Ресурсы, необходимые для выполнения процедуры процесса</w:t>
            </w:r>
          </w:p>
        </w:tc>
        <w:tc>
          <w:tcPr>
            <w:tcW w:w="3037" w:type="dxa"/>
            <w:shd w:val="clear" w:color="000000" w:fill="CCFFCC"/>
            <w:vAlign w:val="center"/>
            <w:hideMark/>
          </w:tcPr>
          <w:p w:rsidR="00311C1A" w:rsidRPr="00563ACE" w:rsidRDefault="00311C1A" w:rsidP="00563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Формы документов, необходимые для выполнения процедуры процесса</w:t>
            </w:r>
          </w:p>
        </w:tc>
      </w:tr>
      <w:tr w:rsidR="00563ACE" w:rsidRPr="00563ACE" w:rsidTr="00563ACE">
        <w:trPr>
          <w:trHeight w:val="410"/>
        </w:trPr>
        <w:tc>
          <w:tcPr>
            <w:tcW w:w="544" w:type="dxa"/>
            <w:shd w:val="clear" w:color="auto" w:fill="auto"/>
            <w:vAlign w:val="center"/>
            <w:hideMark/>
          </w:tcPr>
          <w:p w:rsidR="00563ACE" w:rsidRPr="00563ACE" w:rsidRDefault="00563ACE" w:rsidP="00563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590" w:type="dxa"/>
            <w:shd w:val="clear" w:color="auto" w:fill="auto"/>
            <w:vAlign w:val="center"/>
            <w:hideMark/>
          </w:tcPr>
          <w:p w:rsidR="00563ACE" w:rsidRPr="00563ACE" w:rsidRDefault="00563ACE" w:rsidP="00563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3" w:type="dxa"/>
            <w:shd w:val="clear" w:color="auto" w:fill="auto"/>
            <w:vAlign w:val="center"/>
            <w:hideMark/>
          </w:tcPr>
          <w:p w:rsidR="00563ACE" w:rsidRPr="00563ACE" w:rsidRDefault="00563ACE" w:rsidP="00563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79" w:type="dxa"/>
            <w:shd w:val="clear" w:color="auto" w:fill="auto"/>
            <w:vAlign w:val="center"/>
          </w:tcPr>
          <w:p w:rsidR="00563ACE" w:rsidRPr="00563ACE" w:rsidRDefault="00563ACE" w:rsidP="00563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050" w:type="dxa"/>
            <w:shd w:val="clear" w:color="auto" w:fill="auto"/>
            <w:vAlign w:val="center"/>
            <w:hideMark/>
          </w:tcPr>
          <w:p w:rsidR="00563ACE" w:rsidRPr="00563ACE" w:rsidRDefault="00563ACE" w:rsidP="00563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050" w:type="dxa"/>
            <w:shd w:val="clear" w:color="auto" w:fill="auto"/>
            <w:vAlign w:val="center"/>
            <w:hideMark/>
          </w:tcPr>
          <w:p w:rsidR="00563ACE" w:rsidRPr="00563ACE" w:rsidRDefault="00563ACE" w:rsidP="00563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3037" w:type="dxa"/>
            <w:shd w:val="clear" w:color="auto" w:fill="auto"/>
            <w:vAlign w:val="center"/>
            <w:hideMark/>
          </w:tcPr>
          <w:p w:rsidR="00563ACE" w:rsidRPr="00563ACE" w:rsidRDefault="00563ACE" w:rsidP="00563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311C1A" w:rsidRPr="00E5270F" w:rsidTr="00DB6A6C">
        <w:trPr>
          <w:trHeight w:val="300"/>
        </w:trPr>
        <w:tc>
          <w:tcPr>
            <w:tcW w:w="14693" w:type="dxa"/>
            <w:gridSpan w:val="7"/>
          </w:tcPr>
          <w:p w:rsidR="00311C1A" w:rsidRPr="00E5270F" w:rsidRDefault="00623CF5" w:rsidP="0008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F121D">
              <w:rPr>
                <w:rFonts w:ascii="Times New Roman" w:eastAsia="Times New Roman" w:hAnsi="Times New Roman" w:cs="Times New Roman"/>
                <w:color w:val="000000"/>
              </w:rPr>
              <w:t xml:space="preserve">Представление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муниципальных </w:t>
            </w:r>
            <w:r w:rsidRPr="005F121D">
              <w:rPr>
                <w:rFonts w:ascii="Times New Roman" w:eastAsia="Times New Roman" w:hAnsi="Times New Roman" w:cs="Times New Roman"/>
                <w:color w:val="000000"/>
              </w:rPr>
              <w:t xml:space="preserve">образовательных </w:t>
            </w:r>
            <w:r w:rsidR="000866D2">
              <w:rPr>
                <w:rFonts w:ascii="Times New Roman" w:eastAsia="Times New Roman" w:hAnsi="Times New Roman" w:cs="Times New Roman"/>
                <w:color w:val="000000"/>
              </w:rPr>
              <w:t>организациях</w:t>
            </w:r>
            <w:r w:rsidRPr="005F121D">
              <w:rPr>
                <w:rFonts w:ascii="Times New Roman" w:eastAsia="Times New Roman" w:hAnsi="Times New Roman" w:cs="Times New Roman"/>
                <w:color w:val="000000"/>
              </w:rPr>
              <w:t xml:space="preserve">, расположенных на территории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муниципального образования</w:t>
            </w:r>
          </w:p>
        </w:tc>
      </w:tr>
      <w:tr w:rsidR="00695731" w:rsidRPr="00E5270F" w:rsidTr="00563ACE">
        <w:trPr>
          <w:trHeight w:val="392"/>
        </w:trPr>
        <w:tc>
          <w:tcPr>
            <w:tcW w:w="544" w:type="dxa"/>
            <w:shd w:val="clear" w:color="auto" w:fill="auto"/>
            <w:hideMark/>
          </w:tcPr>
          <w:p w:rsidR="00695731" w:rsidRPr="00563ACE" w:rsidRDefault="00695731" w:rsidP="00DB6A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563ACE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2590" w:type="dxa"/>
            <w:shd w:val="clear" w:color="auto" w:fill="auto"/>
            <w:hideMark/>
          </w:tcPr>
          <w:p w:rsidR="00695731" w:rsidRPr="00790485" w:rsidRDefault="00695731" w:rsidP="00DB6A6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Прием и регистрация заявления</w:t>
            </w:r>
          </w:p>
        </w:tc>
        <w:tc>
          <w:tcPr>
            <w:tcW w:w="2543" w:type="dxa"/>
            <w:shd w:val="clear" w:color="auto" w:fill="auto"/>
            <w:hideMark/>
          </w:tcPr>
          <w:p w:rsidR="00695731" w:rsidRPr="00790485" w:rsidRDefault="00695731" w:rsidP="006C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Присвоение регистрационного номера заявлению</w:t>
            </w:r>
          </w:p>
        </w:tc>
        <w:tc>
          <w:tcPr>
            <w:tcW w:w="1879" w:type="dxa"/>
          </w:tcPr>
          <w:p w:rsidR="00695731" w:rsidRPr="00790485" w:rsidRDefault="00695731" w:rsidP="00F8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15 мин.</w:t>
            </w:r>
          </w:p>
        </w:tc>
        <w:tc>
          <w:tcPr>
            <w:tcW w:w="2050" w:type="dxa"/>
            <w:shd w:val="clear" w:color="auto" w:fill="auto"/>
            <w:hideMark/>
          </w:tcPr>
          <w:p w:rsidR="00695731" w:rsidRPr="00790485" w:rsidRDefault="00695731" w:rsidP="00F80FC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Специалист, ответственный за предоставление услуги</w:t>
            </w:r>
            <w:r w:rsidR="00EA5BB2">
              <w:rPr>
                <w:rFonts w:ascii="Times New Roman" w:eastAsia="Times New Roman" w:hAnsi="Times New Roman" w:cs="Times New Roman"/>
                <w:iCs/>
                <w:color w:val="000000"/>
              </w:rPr>
              <w:t>, специалист МФЦ</w:t>
            </w:r>
          </w:p>
        </w:tc>
        <w:tc>
          <w:tcPr>
            <w:tcW w:w="2050" w:type="dxa"/>
            <w:shd w:val="clear" w:color="auto" w:fill="auto"/>
            <w:hideMark/>
          </w:tcPr>
          <w:p w:rsidR="00695731" w:rsidRPr="00790485" w:rsidRDefault="00DC5448" w:rsidP="00695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3037" w:type="dxa"/>
            <w:shd w:val="clear" w:color="auto" w:fill="auto"/>
            <w:hideMark/>
          </w:tcPr>
          <w:p w:rsidR="00695731" w:rsidRDefault="00DC5448" w:rsidP="00695731">
            <w:pPr>
              <w:jc w:val="center"/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Расписка</w:t>
            </w:r>
          </w:p>
        </w:tc>
      </w:tr>
      <w:tr w:rsidR="00EA5BB2" w:rsidRPr="00E5270F" w:rsidTr="00563ACE">
        <w:trPr>
          <w:trHeight w:val="392"/>
        </w:trPr>
        <w:tc>
          <w:tcPr>
            <w:tcW w:w="544" w:type="dxa"/>
            <w:shd w:val="clear" w:color="auto" w:fill="auto"/>
            <w:hideMark/>
          </w:tcPr>
          <w:p w:rsidR="00EA5BB2" w:rsidRDefault="00EA5BB2" w:rsidP="00DB6A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2590" w:type="dxa"/>
            <w:shd w:val="clear" w:color="auto" w:fill="auto"/>
            <w:hideMark/>
          </w:tcPr>
          <w:p w:rsidR="00EA5BB2" w:rsidRDefault="00EA5BB2" w:rsidP="0033297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 xml:space="preserve">Направление заявления  в отдел образования администрации </w:t>
            </w:r>
            <w:r w:rsidR="0033297B">
              <w:rPr>
                <w:rFonts w:ascii="Times New Roman" w:eastAsia="Times New Roman" w:hAnsi="Times New Roman" w:cs="Times New Roman"/>
                <w:iCs/>
                <w:color w:val="000000"/>
              </w:rPr>
              <w:t xml:space="preserve">Ровенского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муниципального района</w:t>
            </w:r>
          </w:p>
        </w:tc>
        <w:tc>
          <w:tcPr>
            <w:tcW w:w="2543" w:type="dxa"/>
            <w:shd w:val="clear" w:color="auto" w:fill="auto"/>
            <w:hideMark/>
          </w:tcPr>
          <w:p w:rsidR="00EA5BB2" w:rsidRDefault="00EA5BB2" w:rsidP="006C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Если документы представлены в МФЦ</w:t>
            </w:r>
          </w:p>
        </w:tc>
        <w:tc>
          <w:tcPr>
            <w:tcW w:w="1879" w:type="dxa"/>
          </w:tcPr>
          <w:p w:rsidR="00EA5BB2" w:rsidRPr="0033297B" w:rsidRDefault="0033297B" w:rsidP="00F8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33297B">
              <w:rPr>
                <w:rFonts w:ascii="Times New Roman" w:hAnsi="Times New Roman" w:cs="Times New Roman"/>
              </w:rPr>
              <w:t>не позднее 2 рабочих дней со дня обращения заявителя</w:t>
            </w:r>
          </w:p>
        </w:tc>
        <w:tc>
          <w:tcPr>
            <w:tcW w:w="2050" w:type="dxa"/>
            <w:shd w:val="clear" w:color="auto" w:fill="auto"/>
            <w:hideMark/>
          </w:tcPr>
          <w:p w:rsidR="00EA5BB2" w:rsidRDefault="00EA5BB2" w:rsidP="00F80FC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Специалист МФЦ, ответственный за прием и регистрацию документов</w:t>
            </w:r>
          </w:p>
        </w:tc>
        <w:tc>
          <w:tcPr>
            <w:tcW w:w="2050" w:type="dxa"/>
            <w:shd w:val="clear" w:color="auto" w:fill="auto"/>
            <w:hideMark/>
          </w:tcPr>
          <w:p w:rsidR="00EA5BB2" w:rsidRDefault="00EA5BB2" w:rsidP="00695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Техническое и документационное обеспечение</w:t>
            </w:r>
          </w:p>
        </w:tc>
        <w:tc>
          <w:tcPr>
            <w:tcW w:w="3037" w:type="dxa"/>
            <w:shd w:val="clear" w:color="auto" w:fill="auto"/>
            <w:hideMark/>
          </w:tcPr>
          <w:p w:rsidR="00EA5BB2" w:rsidRPr="00980915" w:rsidRDefault="00DC5448" w:rsidP="00695731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Сопроводительное письмо-реестр</w:t>
            </w:r>
          </w:p>
        </w:tc>
      </w:tr>
      <w:tr w:rsidR="00695731" w:rsidRPr="00E5270F" w:rsidTr="00563ACE">
        <w:trPr>
          <w:trHeight w:val="392"/>
        </w:trPr>
        <w:tc>
          <w:tcPr>
            <w:tcW w:w="544" w:type="dxa"/>
            <w:shd w:val="clear" w:color="auto" w:fill="auto"/>
            <w:hideMark/>
          </w:tcPr>
          <w:p w:rsidR="00695731" w:rsidRPr="00563ACE" w:rsidRDefault="00EA5BB2" w:rsidP="00DB6A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  <w:tc>
          <w:tcPr>
            <w:tcW w:w="2590" w:type="dxa"/>
            <w:shd w:val="clear" w:color="auto" w:fill="auto"/>
            <w:hideMark/>
          </w:tcPr>
          <w:p w:rsidR="00695731" w:rsidRDefault="00695731" w:rsidP="00DB6A6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Рассмотрение заявления</w:t>
            </w:r>
          </w:p>
        </w:tc>
        <w:tc>
          <w:tcPr>
            <w:tcW w:w="2543" w:type="dxa"/>
            <w:shd w:val="clear" w:color="auto" w:fill="auto"/>
            <w:hideMark/>
          </w:tcPr>
          <w:p w:rsidR="00695731" w:rsidRPr="00790485" w:rsidRDefault="001659FC" w:rsidP="006C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-</w:t>
            </w:r>
          </w:p>
        </w:tc>
        <w:tc>
          <w:tcPr>
            <w:tcW w:w="1879" w:type="dxa"/>
          </w:tcPr>
          <w:p w:rsidR="00695731" w:rsidRPr="00790485" w:rsidRDefault="00695731" w:rsidP="00F8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15 мин.</w:t>
            </w:r>
          </w:p>
        </w:tc>
        <w:tc>
          <w:tcPr>
            <w:tcW w:w="2050" w:type="dxa"/>
            <w:shd w:val="clear" w:color="auto" w:fill="auto"/>
            <w:hideMark/>
          </w:tcPr>
          <w:p w:rsidR="00695731" w:rsidRPr="00790485" w:rsidRDefault="00695731" w:rsidP="00F80FC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Специалист, ответственный за предоставление услуги</w:t>
            </w:r>
          </w:p>
        </w:tc>
        <w:tc>
          <w:tcPr>
            <w:tcW w:w="2050" w:type="dxa"/>
            <w:shd w:val="clear" w:color="auto" w:fill="auto"/>
            <w:hideMark/>
          </w:tcPr>
          <w:p w:rsidR="00695731" w:rsidRPr="00790485" w:rsidRDefault="00DC5448" w:rsidP="00695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Техническое и документационное обеспечение</w:t>
            </w:r>
            <w:r w:rsidDel="00DC5448">
              <w:rPr>
                <w:rFonts w:ascii="Times New Roman" w:eastAsia="Times New Roman" w:hAnsi="Times New Roman" w:cs="Times New Roman"/>
                <w:iCs/>
                <w:color w:val="000000"/>
              </w:rPr>
              <w:t xml:space="preserve"> </w:t>
            </w:r>
          </w:p>
        </w:tc>
        <w:tc>
          <w:tcPr>
            <w:tcW w:w="3037" w:type="dxa"/>
            <w:shd w:val="clear" w:color="auto" w:fill="auto"/>
            <w:hideMark/>
          </w:tcPr>
          <w:p w:rsidR="00695731" w:rsidRDefault="00EA5BB2" w:rsidP="00695731">
            <w:pPr>
              <w:jc w:val="center"/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-</w:t>
            </w:r>
          </w:p>
        </w:tc>
      </w:tr>
      <w:tr w:rsidR="0033297B" w:rsidRPr="00E5270F" w:rsidTr="00563ACE">
        <w:trPr>
          <w:trHeight w:val="392"/>
        </w:trPr>
        <w:tc>
          <w:tcPr>
            <w:tcW w:w="544" w:type="dxa"/>
            <w:shd w:val="clear" w:color="auto" w:fill="auto"/>
          </w:tcPr>
          <w:p w:rsidR="0033297B" w:rsidRDefault="0033297B" w:rsidP="00B013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  <w:tc>
          <w:tcPr>
            <w:tcW w:w="2590" w:type="dxa"/>
            <w:shd w:val="clear" w:color="auto" w:fill="auto"/>
          </w:tcPr>
          <w:p w:rsidR="0033297B" w:rsidRDefault="0033297B" w:rsidP="00B013A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Уведомление МФЦ о готовности результата</w:t>
            </w:r>
          </w:p>
        </w:tc>
        <w:tc>
          <w:tcPr>
            <w:tcW w:w="2543" w:type="dxa"/>
            <w:shd w:val="clear" w:color="auto" w:fill="auto"/>
          </w:tcPr>
          <w:p w:rsidR="0033297B" w:rsidRDefault="0033297B" w:rsidP="00B01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В случае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,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 xml:space="preserve"> если в качестве способа получения результата, указанного заявителем при обращении за предоставлением муниципальной услуги,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lastRenderedPageBreak/>
              <w:t>выбран МФЦ</w:t>
            </w:r>
          </w:p>
        </w:tc>
        <w:tc>
          <w:tcPr>
            <w:tcW w:w="1879" w:type="dxa"/>
          </w:tcPr>
          <w:p w:rsidR="0033297B" w:rsidRPr="0033297B" w:rsidRDefault="0033297B" w:rsidP="003A3D0B">
            <w:pPr>
              <w:rPr>
                <w:rFonts w:ascii="Times New Roman" w:hAnsi="Times New Roman" w:cs="Times New Roman"/>
              </w:rPr>
            </w:pPr>
            <w:r w:rsidRPr="0033297B">
              <w:rPr>
                <w:rFonts w:ascii="Times New Roman" w:hAnsi="Times New Roman" w:cs="Times New Roman"/>
              </w:rPr>
              <w:lastRenderedPageBreak/>
              <w:t>В день принятия решения</w:t>
            </w:r>
          </w:p>
        </w:tc>
        <w:tc>
          <w:tcPr>
            <w:tcW w:w="2050" w:type="dxa"/>
            <w:shd w:val="clear" w:color="auto" w:fill="auto"/>
          </w:tcPr>
          <w:p w:rsidR="0033297B" w:rsidRDefault="0033297B" w:rsidP="00B013A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Специалист органа, ответственный за прием и регистрацию</w:t>
            </w:r>
          </w:p>
        </w:tc>
        <w:tc>
          <w:tcPr>
            <w:tcW w:w="2050" w:type="dxa"/>
            <w:shd w:val="clear" w:color="auto" w:fill="auto"/>
          </w:tcPr>
          <w:p w:rsidR="0033297B" w:rsidRPr="008902CA" w:rsidRDefault="0033297B" w:rsidP="00B01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Техническое и документационное обеспечение</w:t>
            </w:r>
          </w:p>
        </w:tc>
        <w:tc>
          <w:tcPr>
            <w:tcW w:w="3037" w:type="dxa"/>
            <w:shd w:val="clear" w:color="auto" w:fill="auto"/>
          </w:tcPr>
          <w:p w:rsidR="0033297B" w:rsidRDefault="0033297B" w:rsidP="00B013A4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-</w:t>
            </w:r>
          </w:p>
        </w:tc>
      </w:tr>
      <w:tr w:rsidR="0033297B" w:rsidRPr="00E5270F" w:rsidTr="00563ACE">
        <w:trPr>
          <w:trHeight w:val="392"/>
        </w:trPr>
        <w:tc>
          <w:tcPr>
            <w:tcW w:w="544" w:type="dxa"/>
            <w:shd w:val="clear" w:color="auto" w:fill="auto"/>
          </w:tcPr>
          <w:p w:rsidR="0033297B" w:rsidRDefault="0033297B" w:rsidP="00B013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5</w:t>
            </w:r>
          </w:p>
        </w:tc>
        <w:tc>
          <w:tcPr>
            <w:tcW w:w="2590" w:type="dxa"/>
            <w:shd w:val="clear" w:color="auto" w:fill="auto"/>
          </w:tcPr>
          <w:p w:rsidR="0033297B" w:rsidRDefault="0033297B" w:rsidP="00B013A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Направление результата в МФЦ</w:t>
            </w:r>
          </w:p>
        </w:tc>
        <w:tc>
          <w:tcPr>
            <w:tcW w:w="2543" w:type="dxa"/>
            <w:shd w:val="clear" w:color="auto" w:fill="auto"/>
          </w:tcPr>
          <w:p w:rsidR="0033297B" w:rsidRDefault="0033297B" w:rsidP="00B01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В случае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,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 xml:space="preserve"> если в качестве способа получения результата, указанного заявителем при обращении за предоставлением муниципальной услуги, выбран МФЦ</w:t>
            </w:r>
          </w:p>
        </w:tc>
        <w:tc>
          <w:tcPr>
            <w:tcW w:w="1879" w:type="dxa"/>
          </w:tcPr>
          <w:p w:rsidR="0033297B" w:rsidRPr="0033297B" w:rsidRDefault="0033297B" w:rsidP="003A3D0B">
            <w:pPr>
              <w:rPr>
                <w:rFonts w:ascii="Times New Roman" w:hAnsi="Times New Roman" w:cs="Times New Roman"/>
              </w:rPr>
            </w:pPr>
            <w:r w:rsidRPr="0033297B">
              <w:rPr>
                <w:rFonts w:ascii="Times New Roman" w:hAnsi="Times New Roman" w:cs="Times New Roman"/>
              </w:rPr>
              <w:t xml:space="preserve">В срок, предусмотренный  Соглашением, но не позднее 1 рабочего дня следующего за днем его оформления </w:t>
            </w:r>
          </w:p>
        </w:tc>
        <w:tc>
          <w:tcPr>
            <w:tcW w:w="2050" w:type="dxa"/>
            <w:shd w:val="clear" w:color="auto" w:fill="auto"/>
          </w:tcPr>
          <w:p w:rsidR="0033297B" w:rsidRDefault="0033297B" w:rsidP="00B013A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Специалист органа, ответственный за прием и регистрацию, специалист МФЦ</w:t>
            </w:r>
          </w:p>
        </w:tc>
        <w:tc>
          <w:tcPr>
            <w:tcW w:w="2050" w:type="dxa"/>
            <w:shd w:val="clear" w:color="auto" w:fill="auto"/>
          </w:tcPr>
          <w:p w:rsidR="0033297B" w:rsidRPr="008902CA" w:rsidRDefault="0033297B" w:rsidP="00B01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Техническое и документационное обеспечение</w:t>
            </w:r>
          </w:p>
        </w:tc>
        <w:tc>
          <w:tcPr>
            <w:tcW w:w="3037" w:type="dxa"/>
            <w:shd w:val="clear" w:color="auto" w:fill="auto"/>
          </w:tcPr>
          <w:p w:rsidR="0033297B" w:rsidRDefault="0033297B" w:rsidP="00B013A4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Сопроводительное письмо-реестр</w:t>
            </w:r>
          </w:p>
        </w:tc>
      </w:tr>
      <w:tr w:rsidR="00695731" w:rsidRPr="00E5270F" w:rsidTr="00563ACE">
        <w:trPr>
          <w:trHeight w:val="392"/>
        </w:trPr>
        <w:tc>
          <w:tcPr>
            <w:tcW w:w="544" w:type="dxa"/>
            <w:shd w:val="clear" w:color="auto" w:fill="auto"/>
            <w:hideMark/>
          </w:tcPr>
          <w:p w:rsidR="00695731" w:rsidRPr="00563ACE" w:rsidRDefault="00B013A4" w:rsidP="00DB6A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</w:t>
            </w:r>
          </w:p>
        </w:tc>
        <w:tc>
          <w:tcPr>
            <w:tcW w:w="2590" w:type="dxa"/>
            <w:shd w:val="clear" w:color="auto" w:fill="auto"/>
            <w:hideMark/>
          </w:tcPr>
          <w:p w:rsidR="00695731" w:rsidRPr="00790485" w:rsidRDefault="00695731" w:rsidP="00F80FC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790485">
              <w:rPr>
                <w:rFonts w:ascii="Times New Roman" w:eastAsia="Times New Roman" w:hAnsi="Times New Roman" w:cs="Times New Roman"/>
                <w:iCs/>
                <w:color w:val="000000"/>
              </w:rPr>
              <w:t>Предоставлен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и</w:t>
            </w:r>
            <w:r w:rsidRPr="00790485">
              <w:rPr>
                <w:rFonts w:ascii="Times New Roman" w:eastAsia="Times New Roman" w:hAnsi="Times New Roman" w:cs="Times New Roman"/>
                <w:iCs/>
                <w:color w:val="000000"/>
              </w:rPr>
              <w:t>е результата услуги заявителю</w:t>
            </w:r>
          </w:p>
        </w:tc>
        <w:tc>
          <w:tcPr>
            <w:tcW w:w="2543" w:type="dxa"/>
            <w:shd w:val="clear" w:color="auto" w:fill="auto"/>
            <w:hideMark/>
          </w:tcPr>
          <w:p w:rsidR="00695731" w:rsidRPr="00790485" w:rsidRDefault="001659FC" w:rsidP="00F8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Регистрация результата предоставления услуги</w:t>
            </w:r>
          </w:p>
        </w:tc>
        <w:tc>
          <w:tcPr>
            <w:tcW w:w="1879" w:type="dxa"/>
          </w:tcPr>
          <w:p w:rsidR="00695731" w:rsidRPr="00790485" w:rsidRDefault="00695731" w:rsidP="00F8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15 мин.</w:t>
            </w:r>
          </w:p>
        </w:tc>
        <w:tc>
          <w:tcPr>
            <w:tcW w:w="2050" w:type="dxa"/>
            <w:shd w:val="clear" w:color="auto" w:fill="auto"/>
            <w:hideMark/>
          </w:tcPr>
          <w:p w:rsidR="00695731" w:rsidRPr="00790485" w:rsidRDefault="00695731" w:rsidP="00F80FC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Специалист, ответственный за предоставление услуги</w:t>
            </w:r>
            <w:r w:rsidR="00EA5BB2">
              <w:rPr>
                <w:rFonts w:ascii="Times New Roman" w:eastAsia="Times New Roman" w:hAnsi="Times New Roman" w:cs="Times New Roman"/>
                <w:iCs/>
                <w:color w:val="000000"/>
              </w:rPr>
              <w:t>, специалист МФЦ</w:t>
            </w:r>
          </w:p>
        </w:tc>
        <w:tc>
          <w:tcPr>
            <w:tcW w:w="2050" w:type="dxa"/>
            <w:shd w:val="clear" w:color="auto" w:fill="auto"/>
            <w:hideMark/>
          </w:tcPr>
          <w:p w:rsidR="00695731" w:rsidRPr="00790485" w:rsidRDefault="00695731" w:rsidP="00EA5BB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Технологическое обеспечение (принтер, доступ к интернету и т.д.)</w:t>
            </w:r>
            <w:r w:rsidR="00EA5BB2">
              <w:rPr>
                <w:rFonts w:ascii="Times New Roman" w:eastAsia="Times New Roman" w:hAnsi="Times New Roman" w:cs="Times New Roman"/>
                <w:iCs/>
                <w:color w:val="000000"/>
              </w:rPr>
              <w:t xml:space="preserve">, </w:t>
            </w:r>
          </w:p>
        </w:tc>
        <w:tc>
          <w:tcPr>
            <w:tcW w:w="3037" w:type="dxa"/>
            <w:shd w:val="clear" w:color="auto" w:fill="auto"/>
            <w:hideMark/>
          </w:tcPr>
          <w:p w:rsidR="00695731" w:rsidRPr="00790485" w:rsidRDefault="00DC5448" w:rsidP="00F8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Письмо с информацией</w:t>
            </w:r>
          </w:p>
        </w:tc>
      </w:tr>
    </w:tbl>
    <w:p w:rsidR="00311C1A" w:rsidRDefault="00311C1A" w:rsidP="00311C1A">
      <w:pPr>
        <w:rPr>
          <w:rFonts w:ascii="Times New Roman" w:hAnsi="Times New Roman" w:cs="Times New Roman"/>
          <w:sz w:val="28"/>
          <w:szCs w:val="28"/>
        </w:rPr>
        <w:sectPr w:rsidR="00311C1A" w:rsidSect="00D82C6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311C1A" w:rsidRDefault="00311C1A" w:rsidP="00311C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Раздел 8</w:t>
      </w:r>
      <w:r w:rsidRPr="00E5270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«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Особенности предоставления  </w:t>
      </w:r>
      <w:r w:rsidR="0005620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</w:t>
      </w:r>
      <w:proofErr w:type="spellStart"/>
      <w:r w:rsidR="0005620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под</w:t>
      </w:r>
      <w:r w:rsidR="00333A6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услуги</w:t>
      </w:r>
      <w:proofErr w:type="spellEnd"/>
      <w:r w:rsidR="0005620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в электронной форме»</w:t>
      </w:r>
    </w:p>
    <w:p w:rsidR="00311C1A" w:rsidRPr="001111AB" w:rsidRDefault="00311C1A" w:rsidP="00311C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47"/>
        <w:gridCol w:w="1789"/>
        <w:gridCol w:w="2357"/>
        <w:gridCol w:w="2357"/>
        <w:gridCol w:w="2132"/>
        <w:gridCol w:w="2055"/>
        <w:gridCol w:w="2049"/>
      </w:tblGrid>
      <w:tr w:rsidR="00056209" w:rsidRPr="009162A6" w:rsidTr="00056209">
        <w:trPr>
          <w:trHeight w:val="70"/>
        </w:trPr>
        <w:tc>
          <w:tcPr>
            <w:tcW w:w="692" w:type="pct"/>
            <w:shd w:val="clear" w:color="auto" w:fill="CCFFCC"/>
            <w:vAlign w:val="center"/>
          </w:tcPr>
          <w:p w:rsidR="00056209" w:rsidRPr="009162A6" w:rsidRDefault="00056209" w:rsidP="00FA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Способ получения заявителем информации  о сроках  и порядке предоставления «</w:t>
            </w:r>
            <w:proofErr w:type="spellStart"/>
            <w:r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подуслуги</w:t>
            </w:r>
            <w:proofErr w:type="spellEnd"/>
            <w:r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605" w:type="pct"/>
            <w:shd w:val="clear" w:color="auto" w:fill="CCFFCC"/>
            <w:vAlign w:val="center"/>
          </w:tcPr>
          <w:p w:rsidR="00056209" w:rsidRPr="009162A6" w:rsidRDefault="00056209" w:rsidP="00FA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Способ записи на прием в орган, МФЦ для подачи запроса о предоставлении «</w:t>
            </w:r>
            <w:proofErr w:type="spellStart"/>
            <w:r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подуслуги</w:t>
            </w:r>
            <w:proofErr w:type="spellEnd"/>
            <w:r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797" w:type="pct"/>
            <w:shd w:val="clear" w:color="auto" w:fill="CCFFCC"/>
          </w:tcPr>
          <w:p w:rsidR="00056209" w:rsidRPr="009162A6" w:rsidRDefault="00056209" w:rsidP="00FA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056209" w:rsidRPr="009162A6" w:rsidRDefault="00056209" w:rsidP="00FA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056209" w:rsidRPr="009162A6" w:rsidRDefault="00056209" w:rsidP="00FA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056209" w:rsidRPr="009162A6" w:rsidRDefault="00056209" w:rsidP="00FA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056209" w:rsidRPr="009162A6" w:rsidRDefault="00056209" w:rsidP="00056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Способ формирования запроса о предоставлении «</w:t>
            </w:r>
            <w:proofErr w:type="spellStart"/>
            <w:r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подуслуги</w:t>
            </w:r>
            <w:proofErr w:type="spellEnd"/>
            <w:r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797" w:type="pct"/>
            <w:shd w:val="clear" w:color="auto" w:fill="CCFFCC"/>
            <w:vAlign w:val="center"/>
          </w:tcPr>
          <w:p w:rsidR="00056209" w:rsidRPr="009162A6" w:rsidRDefault="00056209" w:rsidP="00056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Способ приема и регистрации органом, предоставляющим услугу, запроса о предоставлении «</w:t>
            </w:r>
            <w:proofErr w:type="spellStart"/>
            <w:r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подуслуги</w:t>
            </w:r>
            <w:proofErr w:type="spellEnd"/>
            <w:r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» и иных документов, необходимых для предоставления «</w:t>
            </w:r>
            <w:proofErr w:type="spellStart"/>
            <w:r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подуслуги</w:t>
            </w:r>
            <w:proofErr w:type="spellEnd"/>
            <w:r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721" w:type="pct"/>
            <w:shd w:val="clear" w:color="auto" w:fill="CCFFCC"/>
            <w:vAlign w:val="center"/>
          </w:tcPr>
          <w:p w:rsidR="00056209" w:rsidRPr="009162A6" w:rsidRDefault="00056209" w:rsidP="0011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Способ оплаты государственной пошлины за п</w:t>
            </w:r>
            <w:r w:rsidR="001111AB"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</w:t>
            </w:r>
            <w:r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доставлени</w:t>
            </w:r>
            <w:r w:rsidR="001111AB"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</w:t>
            </w:r>
            <w:r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подуслуги</w:t>
            </w:r>
            <w:proofErr w:type="spellEnd"/>
            <w:r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  <w:r w:rsidR="001111AB"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695" w:type="pct"/>
            <w:shd w:val="clear" w:color="auto" w:fill="CCFFCC"/>
            <w:vAlign w:val="center"/>
          </w:tcPr>
          <w:p w:rsidR="00056209" w:rsidRPr="009162A6" w:rsidRDefault="00056209" w:rsidP="00FA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Способ получения сведений о ходе выполнения запроса о предоставлении «</w:t>
            </w:r>
            <w:proofErr w:type="spellStart"/>
            <w:r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подуслуги</w:t>
            </w:r>
            <w:proofErr w:type="spellEnd"/>
            <w:r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693" w:type="pct"/>
            <w:shd w:val="clear" w:color="auto" w:fill="CCFFCC"/>
            <w:vAlign w:val="center"/>
          </w:tcPr>
          <w:p w:rsidR="00056209" w:rsidRPr="009162A6" w:rsidRDefault="00056209" w:rsidP="00FA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Способ подачи жалобы на нарушение порядка предоставления «</w:t>
            </w:r>
            <w:proofErr w:type="spellStart"/>
            <w:r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подуслуги</w:t>
            </w:r>
            <w:proofErr w:type="spellEnd"/>
            <w:r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» и досудебного (внесудебного) обжалования решений и действий (бездействия) органа в процессе получения «</w:t>
            </w:r>
            <w:proofErr w:type="spellStart"/>
            <w:r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подуслуги</w:t>
            </w:r>
            <w:proofErr w:type="spellEnd"/>
            <w:r w:rsidRPr="0091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</w:tr>
      <w:tr w:rsidR="00056209" w:rsidRPr="009162A6" w:rsidTr="00056209">
        <w:trPr>
          <w:trHeight w:val="70"/>
        </w:trPr>
        <w:tc>
          <w:tcPr>
            <w:tcW w:w="692" w:type="pct"/>
            <w:shd w:val="clear" w:color="auto" w:fill="auto"/>
          </w:tcPr>
          <w:p w:rsidR="00056209" w:rsidRPr="009162A6" w:rsidRDefault="00056209" w:rsidP="00730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162A6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05" w:type="pct"/>
            <w:shd w:val="clear" w:color="auto" w:fill="auto"/>
          </w:tcPr>
          <w:p w:rsidR="00056209" w:rsidRPr="009162A6" w:rsidRDefault="00056209" w:rsidP="00730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162A6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97" w:type="pct"/>
          </w:tcPr>
          <w:p w:rsidR="00056209" w:rsidRPr="009162A6" w:rsidRDefault="00056209" w:rsidP="00730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162A6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97" w:type="pct"/>
            <w:shd w:val="clear" w:color="auto" w:fill="auto"/>
          </w:tcPr>
          <w:p w:rsidR="00056209" w:rsidRPr="009162A6" w:rsidRDefault="00056209" w:rsidP="00730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162A6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21" w:type="pct"/>
            <w:shd w:val="clear" w:color="auto" w:fill="auto"/>
          </w:tcPr>
          <w:p w:rsidR="00056209" w:rsidRPr="009162A6" w:rsidRDefault="00056209" w:rsidP="00730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162A6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695" w:type="pct"/>
            <w:shd w:val="clear" w:color="auto" w:fill="auto"/>
          </w:tcPr>
          <w:p w:rsidR="00056209" w:rsidRPr="009162A6" w:rsidRDefault="00056209" w:rsidP="00730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162A6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6</w:t>
            </w:r>
          </w:p>
        </w:tc>
        <w:tc>
          <w:tcPr>
            <w:tcW w:w="693" w:type="pct"/>
            <w:shd w:val="clear" w:color="auto" w:fill="auto"/>
          </w:tcPr>
          <w:p w:rsidR="00056209" w:rsidRPr="009162A6" w:rsidRDefault="00056209" w:rsidP="00730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162A6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7</w:t>
            </w:r>
          </w:p>
        </w:tc>
      </w:tr>
      <w:tr w:rsidR="001111AB" w:rsidRPr="009162A6" w:rsidTr="001111AB">
        <w:trPr>
          <w:trHeight w:val="70"/>
        </w:trPr>
        <w:tc>
          <w:tcPr>
            <w:tcW w:w="5000" w:type="pct"/>
            <w:gridSpan w:val="7"/>
          </w:tcPr>
          <w:p w:rsidR="001111AB" w:rsidRPr="009162A6" w:rsidRDefault="001111AB" w:rsidP="00086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16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</w:t>
            </w:r>
            <w:r w:rsidR="000866D2" w:rsidRPr="00916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организациях</w:t>
            </w:r>
            <w:r w:rsidRPr="00916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расположенных на территории Саратовской области</w:t>
            </w:r>
          </w:p>
        </w:tc>
      </w:tr>
      <w:tr w:rsidR="009162A6" w:rsidRPr="009162A6" w:rsidTr="00056209">
        <w:trPr>
          <w:trHeight w:val="70"/>
        </w:trPr>
        <w:tc>
          <w:tcPr>
            <w:tcW w:w="692" w:type="pct"/>
            <w:shd w:val="clear" w:color="auto" w:fill="auto"/>
          </w:tcPr>
          <w:p w:rsidR="009162A6" w:rsidRPr="009162A6" w:rsidRDefault="009162A6" w:rsidP="0057791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162A6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1. Официальный сайт органа местного самоуправления;</w:t>
            </w:r>
          </w:p>
          <w:p w:rsidR="009162A6" w:rsidRPr="009162A6" w:rsidRDefault="009162A6" w:rsidP="0057791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162A6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2. Единый портал государственных и муниципальных услуг</w:t>
            </w:r>
          </w:p>
        </w:tc>
        <w:tc>
          <w:tcPr>
            <w:tcW w:w="605" w:type="pct"/>
            <w:shd w:val="clear" w:color="auto" w:fill="auto"/>
          </w:tcPr>
          <w:p w:rsidR="009162A6" w:rsidRPr="009162A6" w:rsidRDefault="009162A6" w:rsidP="00577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162A6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797" w:type="pct"/>
          </w:tcPr>
          <w:p w:rsidR="009162A6" w:rsidRPr="009162A6" w:rsidRDefault="009162A6" w:rsidP="00577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162A6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через экранную форму на Едином портале государственных и муниципальных услуг</w:t>
            </w:r>
          </w:p>
        </w:tc>
        <w:tc>
          <w:tcPr>
            <w:tcW w:w="797" w:type="pct"/>
            <w:shd w:val="clear" w:color="auto" w:fill="auto"/>
          </w:tcPr>
          <w:p w:rsidR="009162A6" w:rsidRPr="009162A6" w:rsidRDefault="009162A6" w:rsidP="00577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162A6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не требуется предоставления заявителем документов на бумажном носителе</w:t>
            </w:r>
          </w:p>
        </w:tc>
        <w:tc>
          <w:tcPr>
            <w:tcW w:w="721" w:type="pct"/>
            <w:shd w:val="clear" w:color="auto" w:fill="auto"/>
          </w:tcPr>
          <w:p w:rsidR="009162A6" w:rsidRPr="009162A6" w:rsidRDefault="009162A6" w:rsidP="00577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162A6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695" w:type="pct"/>
            <w:shd w:val="clear" w:color="auto" w:fill="auto"/>
          </w:tcPr>
          <w:p w:rsidR="009162A6" w:rsidRPr="009162A6" w:rsidRDefault="009162A6" w:rsidP="00577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162A6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личный кабинет заявителя на Едином портале государственных и муниципальных услуг </w:t>
            </w:r>
          </w:p>
        </w:tc>
        <w:tc>
          <w:tcPr>
            <w:tcW w:w="693" w:type="pct"/>
            <w:shd w:val="clear" w:color="auto" w:fill="auto"/>
          </w:tcPr>
          <w:p w:rsidR="009162A6" w:rsidRPr="009162A6" w:rsidRDefault="009162A6" w:rsidP="005779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162A6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 xml:space="preserve">1. Официальный сайт органа местного самоуправления; </w:t>
            </w:r>
          </w:p>
          <w:p w:rsidR="009162A6" w:rsidRPr="009162A6" w:rsidRDefault="009162A6" w:rsidP="005779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162A6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 xml:space="preserve">2. Единый портал государственных и муниципальных услуг; </w:t>
            </w:r>
          </w:p>
          <w:p w:rsidR="009162A6" w:rsidRPr="009162A6" w:rsidRDefault="009162A6" w:rsidP="005779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162A6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3. электронная почта</w:t>
            </w:r>
          </w:p>
        </w:tc>
      </w:tr>
    </w:tbl>
    <w:p w:rsidR="00C14FEE" w:rsidRDefault="00C14FEE" w:rsidP="002C5583">
      <w:pPr>
        <w:rPr>
          <w:rFonts w:ascii="Times New Roman" w:hAnsi="Times New Roman" w:cs="Times New Roman"/>
          <w:sz w:val="20"/>
          <w:szCs w:val="20"/>
        </w:rPr>
        <w:sectPr w:rsidR="00C14FEE" w:rsidSect="00D82C6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B951E8" w:rsidRDefault="000866D2" w:rsidP="000866D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1 </w:t>
      </w:r>
    </w:p>
    <w:p w:rsidR="000866D2" w:rsidRPr="000866D2" w:rsidRDefault="000866D2" w:rsidP="000866D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866D2">
        <w:rPr>
          <w:rFonts w:ascii="Times New Roman" w:hAnsi="Times New Roman" w:cs="Times New Roman"/>
          <w:sz w:val="28"/>
          <w:szCs w:val="28"/>
        </w:rPr>
        <w:t xml:space="preserve">к типовому административному регламенту по предоставлению муниципальной услуги </w:t>
      </w:r>
      <w:r w:rsidRPr="000866D2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«</w:t>
      </w:r>
      <w:r w:rsidRPr="000866D2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муниципальных образовательных организациях, расположенных на территории муниципального образования»</w:t>
      </w:r>
    </w:p>
    <w:p w:rsidR="000866D2" w:rsidRDefault="000866D2" w:rsidP="000866D2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66D2" w:rsidRDefault="000866D2" w:rsidP="000866D2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Начальнику подразделения __________</w:t>
      </w:r>
    </w:p>
    <w:p w:rsidR="000866D2" w:rsidRDefault="000866D2" w:rsidP="000866D2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от________________________________</w:t>
      </w:r>
    </w:p>
    <w:p w:rsidR="000866D2" w:rsidRDefault="000866D2" w:rsidP="000866D2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(ФИО физического лица,      </w:t>
      </w:r>
      <w:proofErr w:type="gramEnd"/>
    </w:p>
    <w:p w:rsidR="000866D2" w:rsidRDefault="000866D2" w:rsidP="000866D2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наименование юридического лица)</w:t>
      </w:r>
    </w:p>
    <w:p w:rsidR="000866D2" w:rsidRDefault="000866D2" w:rsidP="000866D2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Паспортные данные:</w:t>
      </w:r>
    </w:p>
    <w:p w:rsidR="000866D2" w:rsidRDefault="000866D2" w:rsidP="000866D2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   _______   ___________________</w:t>
      </w:r>
    </w:p>
    <w:p w:rsidR="000866D2" w:rsidRDefault="000866D2" w:rsidP="000866D2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(серия)  (номер)   (когда и кем выдан)</w:t>
      </w:r>
    </w:p>
    <w:p w:rsidR="000866D2" w:rsidRDefault="000866D2" w:rsidP="000866D2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0866D2" w:rsidRDefault="000866D2" w:rsidP="000866D2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(место проживания или расположения)</w:t>
      </w:r>
    </w:p>
    <w:p w:rsidR="000866D2" w:rsidRDefault="000866D2" w:rsidP="000866D2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0866D2" w:rsidRDefault="000866D2" w:rsidP="000866D2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(контактный телефон)</w:t>
      </w:r>
    </w:p>
    <w:p w:rsidR="000866D2" w:rsidRPr="00F94930" w:rsidRDefault="000866D2" w:rsidP="000866D2">
      <w:pPr>
        <w:spacing w:after="0" w:line="240" w:lineRule="auto"/>
        <w:ind w:left="4536"/>
        <w:jc w:val="center"/>
        <w:rPr>
          <w:rFonts w:ascii="Times New Roman" w:hAnsi="Times New Roman" w:cs="Times New Roman"/>
          <w:sz w:val="16"/>
          <w:szCs w:val="16"/>
        </w:rPr>
      </w:pPr>
    </w:p>
    <w:p w:rsidR="000866D2" w:rsidRDefault="000866D2" w:rsidP="000866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66D2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0866D2" w:rsidRPr="00F94930" w:rsidRDefault="000866D2" w:rsidP="000866D2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866D2" w:rsidRDefault="000866D2" w:rsidP="000866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Прошу предоставить мне информацию об организации общедоступного и бесплатного начального общего, основного общего, среднего общего образования, а также дополнительного образования в образовательных организациях, расположенных на территории ____________ муниципального района (городского округа) Саратовской области:</w:t>
      </w:r>
    </w:p>
    <w:p w:rsidR="000866D2" w:rsidRDefault="000866D2" w:rsidP="000866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94930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ведения об образовательных программах, реализуемых в образовательных организациях (указать наименование организации);</w:t>
      </w:r>
    </w:p>
    <w:p w:rsidR="000866D2" w:rsidRDefault="000866D2" w:rsidP="000866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94930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ведения о сроках обучения в образовательных</w:t>
      </w:r>
      <w:r w:rsidR="00F94930">
        <w:rPr>
          <w:rFonts w:ascii="Times New Roman" w:hAnsi="Times New Roman" w:cs="Times New Roman"/>
          <w:sz w:val="28"/>
          <w:szCs w:val="28"/>
        </w:rPr>
        <w:t xml:space="preserve"> организациях (указать наименование организации);</w:t>
      </w:r>
    </w:p>
    <w:p w:rsidR="00F94930" w:rsidRDefault="00F94930" w:rsidP="000866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сведения о местонахождении образовательной организации (указать наименование организации);</w:t>
      </w:r>
    </w:p>
    <w:p w:rsidR="00F94930" w:rsidRDefault="00F94930" w:rsidP="000866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сведения о правилах приема в образовательных организациях (указать наименование организации);</w:t>
      </w:r>
    </w:p>
    <w:p w:rsidR="00F94930" w:rsidRDefault="00F94930" w:rsidP="00F949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другое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(указать иные интересующие заявителя сведения).</w:t>
      </w:r>
    </w:p>
    <w:p w:rsidR="00F94930" w:rsidRDefault="00F94930" w:rsidP="00F949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94930" w:rsidRDefault="00F94930" w:rsidP="00F949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Информацию прошу выдать</w:t>
      </w:r>
    </w:p>
    <w:p w:rsidR="00F94930" w:rsidRDefault="00F94930" w:rsidP="00F949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94930" w:rsidRDefault="00F94930" w:rsidP="00F949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(указать способ передачи: лично через МФЦ, отправить по почте либо по адресу электронной почты) на бумажном (электронном носителе)</w:t>
      </w:r>
    </w:p>
    <w:p w:rsidR="00F94930" w:rsidRDefault="00F94930" w:rsidP="00F949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94930" w:rsidRDefault="00F94930" w:rsidP="00F949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4930" w:rsidRDefault="00F94930" w:rsidP="00F9493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F94930" w:rsidRDefault="00F94930" w:rsidP="00F9493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(дата, подпись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обратившегося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</w:p>
    <w:p w:rsidR="00D17CBA" w:rsidRDefault="00D17CBA" w:rsidP="00D17CB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2 </w:t>
      </w:r>
    </w:p>
    <w:p w:rsidR="00D17CBA" w:rsidRPr="000866D2" w:rsidRDefault="00D17CBA" w:rsidP="00D17CB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866D2">
        <w:rPr>
          <w:rFonts w:ascii="Times New Roman" w:hAnsi="Times New Roman" w:cs="Times New Roman"/>
          <w:sz w:val="28"/>
          <w:szCs w:val="28"/>
        </w:rPr>
        <w:t xml:space="preserve">к типовому административному регламенту по предоставлению муниципальной услуги </w:t>
      </w:r>
      <w:r w:rsidRPr="000866D2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«</w:t>
      </w:r>
      <w:r w:rsidRPr="000866D2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муниципальных образовательных организациях, расположенных на территории муниципального образования»</w:t>
      </w:r>
    </w:p>
    <w:p w:rsidR="00D17CBA" w:rsidRDefault="00D17CBA" w:rsidP="00D17CBA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7CBA" w:rsidRDefault="00D17CBA" w:rsidP="00D17CBA">
      <w:pPr>
        <w:spacing w:after="0" w:line="240" w:lineRule="auto"/>
        <w:ind w:left="41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Начальнику подразделения Сидорову Е.И.</w:t>
      </w:r>
    </w:p>
    <w:p w:rsidR="00D17CBA" w:rsidRPr="00D17CBA" w:rsidRDefault="00D17CBA" w:rsidP="00D17CBA">
      <w:pPr>
        <w:spacing w:after="0" w:line="240" w:lineRule="auto"/>
        <w:ind w:left="411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17CBA">
        <w:rPr>
          <w:rFonts w:ascii="Times New Roman" w:hAnsi="Times New Roman" w:cs="Times New Roman"/>
          <w:sz w:val="28"/>
          <w:szCs w:val="28"/>
          <w:u w:val="single"/>
        </w:rPr>
        <w:t>от Иванова Антона Ивановича</w:t>
      </w:r>
    </w:p>
    <w:p w:rsidR="00D17CBA" w:rsidRPr="00D17CBA" w:rsidRDefault="00D17CBA" w:rsidP="00D17CBA">
      <w:pPr>
        <w:spacing w:after="0" w:line="240" w:lineRule="auto"/>
        <w:ind w:left="4111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17CB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D17CBA">
        <w:rPr>
          <w:rFonts w:ascii="Times New Roman" w:hAnsi="Times New Roman" w:cs="Times New Roman"/>
          <w:i/>
          <w:sz w:val="24"/>
          <w:szCs w:val="24"/>
        </w:rPr>
        <w:t xml:space="preserve">(ФИО физического лица,      </w:t>
      </w:r>
      <w:proofErr w:type="gramEnd"/>
    </w:p>
    <w:p w:rsidR="00D17CBA" w:rsidRPr="00D17CBA" w:rsidRDefault="00D17CBA" w:rsidP="00D17CBA">
      <w:pPr>
        <w:spacing w:after="0" w:line="240" w:lineRule="auto"/>
        <w:ind w:left="411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7CBA">
        <w:rPr>
          <w:rFonts w:ascii="Times New Roman" w:hAnsi="Times New Roman" w:cs="Times New Roman"/>
          <w:i/>
          <w:sz w:val="24"/>
          <w:szCs w:val="24"/>
        </w:rPr>
        <w:t xml:space="preserve">    наименование юридического лица)</w:t>
      </w:r>
    </w:p>
    <w:p w:rsidR="00D17CBA" w:rsidRDefault="00D17CBA" w:rsidP="00D17CBA">
      <w:pPr>
        <w:spacing w:after="0" w:line="240" w:lineRule="auto"/>
        <w:ind w:left="41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Паспортные данные:</w:t>
      </w:r>
    </w:p>
    <w:p w:rsidR="00D17CBA" w:rsidRPr="00D17CBA" w:rsidRDefault="00D17CBA" w:rsidP="00D17CBA">
      <w:pPr>
        <w:spacing w:after="0" w:line="240" w:lineRule="auto"/>
        <w:ind w:left="411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7CBA">
        <w:rPr>
          <w:rFonts w:ascii="Times New Roman" w:hAnsi="Times New Roman" w:cs="Times New Roman"/>
          <w:sz w:val="28"/>
          <w:szCs w:val="28"/>
          <w:u w:val="single"/>
        </w:rPr>
        <w:t xml:space="preserve">64 65  631236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CBA">
        <w:rPr>
          <w:rFonts w:ascii="Times New Roman" w:hAnsi="Times New Roman" w:cs="Times New Roman"/>
          <w:sz w:val="28"/>
          <w:szCs w:val="28"/>
          <w:u w:val="single"/>
        </w:rPr>
        <w:t xml:space="preserve">22.11.2000 УВД Волжского </w:t>
      </w:r>
      <w:r w:rsidRPr="00D17CBA">
        <w:rPr>
          <w:rFonts w:ascii="Times New Roman" w:hAnsi="Times New Roman" w:cs="Times New Roman"/>
          <w:i/>
          <w:sz w:val="24"/>
          <w:szCs w:val="24"/>
        </w:rPr>
        <w:t xml:space="preserve">(серия)  (номер)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</w:t>
      </w:r>
      <w:r w:rsidRPr="00D17CBA">
        <w:rPr>
          <w:rFonts w:ascii="Times New Roman" w:hAnsi="Times New Roman" w:cs="Times New Roman"/>
          <w:i/>
          <w:sz w:val="24"/>
          <w:szCs w:val="24"/>
        </w:rPr>
        <w:t xml:space="preserve">  (когда и кем выдан)</w:t>
      </w:r>
    </w:p>
    <w:p w:rsidR="00D17CBA" w:rsidRPr="00D17CBA" w:rsidRDefault="00D17CBA" w:rsidP="00D17CBA">
      <w:pPr>
        <w:spacing w:after="0" w:line="240" w:lineRule="auto"/>
        <w:ind w:left="411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17CBA">
        <w:rPr>
          <w:rFonts w:ascii="Times New Roman" w:hAnsi="Times New Roman" w:cs="Times New Roman"/>
          <w:sz w:val="28"/>
          <w:szCs w:val="28"/>
          <w:u w:val="single"/>
        </w:rPr>
        <w:t xml:space="preserve">района </w:t>
      </w:r>
      <w:proofErr w:type="gramStart"/>
      <w:r w:rsidRPr="00D17CBA">
        <w:rPr>
          <w:rFonts w:ascii="Times New Roman" w:hAnsi="Times New Roman" w:cs="Times New Roman"/>
          <w:sz w:val="28"/>
          <w:szCs w:val="28"/>
          <w:u w:val="single"/>
        </w:rPr>
        <w:t>г</w:t>
      </w:r>
      <w:proofErr w:type="gramEnd"/>
      <w:r w:rsidRPr="00D17CBA">
        <w:rPr>
          <w:rFonts w:ascii="Times New Roman" w:hAnsi="Times New Roman" w:cs="Times New Roman"/>
          <w:sz w:val="28"/>
          <w:szCs w:val="28"/>
          <w:u w:val="single"/>
        </w:rPr>
        <w:t>. Саратова</w:t>
      </w:r>
    </w:p>
    <w:p w:rsidR="00D17CBA" w:rsidRPr="009901BC" w:rsidRDefault="009901BC" w:rsidP="00D17CBA">
      <w:pPr>
        <w:spacing w:after="0" w:line="240" w:lineRule="auto"/>
        <w:ind w:left="411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901BC">
        <w:rPr>
          <w:rFonts w:ascii="Times New Roman" w:hAnsi="Times New Roman" w:cs="Times New Roman"/>
          <w:sz w:val="28"/>
          <w:szCs w:val="28"/>
          <w:u w:val="single"/>
        </w:rPr>
        <w:t xml:space="preserve">г. Саратов, ул. </w:t>
      </w:r>
      <w:proofErr w:type="gramStart"/>
      <w:r w:rsidRPr="009901BC">
        <w:rPr>
          <w:rFonts w:ascii="Times New Roman" w:hAnsi="Times New Roman" w:cs="Times New Roman"/>
          <w:sz w:val="28"/>
          <w:szCs w:val="28"/>
          <w:u w:val="single"/>
        </w:rPr>
        <w:t>Луговая</w:t>
      </w:r>
      <w:proofErr w:type="gramEnd"/>
      <w:r w:rsidRPr="009901BC">
        <w:rPr>
          <w:rFonts w:ascii="Times New Roman" w:hAnsi="Times New Roman" w:cs="Times New Roman"/>
          <w:sz w:val="28"/>
          <w:szCs w:val="28"/>
          <w:u w:val="single"/>
        </w:rPr>
        <w:t>, д. 35/37, кв. 72</w:t>
      </w:r>
    </w:p>
    <w:p w:rsidR="00D17CBA" w:rsidRPr="009901BC" w:rsidRDefault="00D17CBA" w:rsidP="00D17CBA">
      <w:pPr>
        <w:spacing w:after="0" w:line="240" w:lineRule="auto"/>
        <w:ind w:left="411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901BC">
        <w:rPr>
          <w:rFonts w:ascii="Times New Roman" w:hAnsi="Times New Roman" w:cs="Times New Roman"/>
          <w:i/>
          <w:sz w:val="24"/>
          <w:szCs w:val="24"/>
        </w:rPr>
        <w:t>(место проживания или расположения)</w:t>
      </w:r>
    </w:p>
    <w:p w:rsidR="00D17CBA" w:rsidRPr="009901BC" w:rsidRDefault="009901BC" w:rsidP="00D17CBA">
      <w:pPr>
        <w:spacing w:after="0" w:line="240" w:lineRule="auto"/>
        <w:ind w:left="411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901BC">
        <w:rPr>
          <w:rFonts w:ascii="Times New Roman" w:hAnsi="Times New Roman" w:cs="Times New Roman"/>
          <w:sz w:val="28"/>
          <w:szCs w:val="28"/>
          <w:u w:val="single"/>
        </w:rPr>
        <w:t>8 357 623 3098</w:t>
      </w:r>
    </w:p>
    <w:p w:rsidR="00D17CBA" w:rsidRPr="009901BC" w:rsidRDefault="00D17CBA" w:rsidP="009901BC">
      <w:pPr>
        <w:spacing w:after="0" w:line="240" w:lineRule="auto"/>
        <w:ind w:left="4111"/>
        <w:rPr>
          <w:rFonts w:ascii="Times New Roman" w:hAnsi="Times New Roman" w:cs="Times New Roman"/>
          <w:i/>
          <w:sz w:val="24"/>
          <w:szCs w:val="24"/>
        </w:rPr>
      </w:pPr>
      <w:r w:rsidRPr="009901BC">
        <w:rPr>
          <w:rFonts w:ascii="Times New Roman" w:hAnsi="Times New Roman" w:cs="Times New Roman"/>
          <w:i/>
          <w:sz w:val="24"/>
          <w:szCs w:val="24"/>
        </w:rPr>
        <w:t>(контактный телефон)</w:t>
      </w:r>
    </w:p>
    <w:p w:rsidR="00D17CBA" w:rsidRPr="00F94930" w:rsidRDefault="00D17CBA" w:rsidP="00D17CBA">
      <w:pPr>
        <w:spacing w:after="0" w:line="240" w:lineRule="auto"/>
        <w:ind w:left="4536"/>
        <w:jc w:val="center"/>
        <w:rPr>
          <w:rFonts w:ascii="Times New Roman" w:hAnsi="Times New Roman" w:cs="Times New Roman"/>
          <w:sz w:val="16"/>
          <w:szCs w:val="16"/>
        </w:rPr>
      </w:pPr>
    </w:p>
    <w:p w:rsidR="00D17CBA" w:rsidRDefault="00D17CBA" w:rsidP="00D17C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66D2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D17CBA" w:rsidRPr="00F94930" w:rsidRDefault="00D17CBA" w:rsidP="00D17CBA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D17CBA" w:rsidRDefault="00D17CBA" w:rsidP="00D17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Прошу предоставить мне информацию об организации общедоступного и бесплатного начального общего, основного общего, среднего общего образования, а также дополнительного образования в образовательных организациях, расположенных на территории </w:t>
      </w:r>
      <w:r w:rsidR="009901BC">
        <w:rPr>
          <w:rFonts w:ascii="Times New Roman" w:hAnsi="Times New Roman" w:cs="Times New Roman"/>
          <w:sz w:val="28"/>
          <w:szCs w:val="28"/>
        </w:rPr>
        <w:t xml:space="preserve">Волжского </w:t>
      </w:r>
      <w:r>
        <w:rPr>
          <w:rFonts w:ascii="Times New Roman" w:hAnsi="Times New Roman" w:cs="Times New Roman"/>
          <w:sz w:val="28"/>
          <w:szCs w:val="28"/>
        </w:rPr>
        <w:t>муниципального района (городского округа) Саратовской области:</w:t>
      </w:r>
    </w:p>
    <w:p w:rsidR="00D17CBA" w:rsidRDefault="00D17CBA" w:rsidP="00D17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сведения об образовательных программах, реализуемых в </w:t>
      </w:r>
      <w:r w:rsidR="009901BC">
        <w:rPr>
          <w:rFonts w:ascii="Times New Roman" w:hAnsi="Times New Roman" w:cs="Times New Roman"/>
          <w:sz w:val="28"/>
          <w:szCs w:val="28"/>
        </w:rPr>
        <w:t>МОУ СОШ № 66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901BC" w:rsidRDefault="00D17CBA" w:rsidP="009901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сведения о сроках обучения в </w:t>
      </w:r>
      <w:r w:rsidR="009901BC">
        <w:rPr>
          <w:rFonts w:ascii="Times New Roman" w:hAnsi="Times New Roman" w:cs="Times New Roman"/>
          <w:sz w:val="28"/>
          <w:szCs w:val="28"/>
        </w:rPr>
        <w:t>МОУ СОШ № 66;</w:t>
      </w:r>
    </w:p>
    <w:p w:rsidR="00D17CBA" w:rsidRDefault="00D17CBA" w:rsidP="00D17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сведения о местонахождении </w:t>
      </w:r>
      <w:r w:rsidR="009901BC">
        <w:rPr>
          <w:rFonts w:ascii="Times New Roman" w:hAnsi="Times New Roman" w:cs="Times New Roman"/>
          <w:sz w:val="28"/>
          <w:szCs w:val="28"/>
        </w:rPr>
        <w:t>МОУ СОШ № 66;</w:t>
      </w:r>
    </w:p>
    <w:p w:rsidR="00D17CBA" w:rsidRDefault="00D17CBA" w:rsidP="00D17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сведения о правилах приема в </w:t>
      </w:r>
      <w:r w:rsidR="009901BC">
        <w:rPr>
          <w:rFonts w:ascii="Times New Roman" w:hAnsi="Times New Roman" w:cs="Times New Roman"/>
          <w:sz w:val="28"/>
          <w:szCs w:val="28"/>
        </w:rPr>
        <w:t>МОУ СОШ № 66.</w:t>
      </w:r>
    </w:p>
    <w:p w:rsidR="00D17CBA" w:rsidRDefault="00D17CBA" w:rsidP="00D17C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17CBA" w:rsidRDefault="00D17CBA" w:rsidP="00D17C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Информацию прошу выдать</w:t>
      </w:r>
    </w:p>
    <w:p w:rsidR="009901BC" w:rsidRDefault="009901BC" w:rsidP="00D17C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17CBA" w:rsidRPr="009901BC" w:rsidRDefault="009901BC" w:rsidP="00D17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901BC">
        <w:rPr>
          <w:rFonts w:ascii="Times New Roman" w:hAnsi="Times New Roman" w:cs="Times New Roman"/>
          <w:sz w:val="28"/>
          <w:szCs w:val="28"/>
          <w:u w:val="single"/>
        </w:rPr>
        <w:t xml:space="preserve">Направить по адресу электронной почты </w:t>
      </w:r>
      <w:proofErr w:type="spellStart"/>
      <w:r w:rsidRPr="009901BC">
        <w:rPr>
          <w:rFonts w:ascii="Times New Roman" w:hAnsi="Times New Roman" w:cs="Times New Roman"/>
          <w:sz w:val="28"/>
          <w:szCs w:val="28"/>
          <w:u w:val="single"/>
          <w:lang w:val="en-US"/>
        </w:rPr>
        <w:t>ivanov</w:t>
      </w:r>
      <w:proofErr w:type="spellEnd"/>
      <w:r w:rsidRPr="009901BC">
        <w:rPr>
          <w:rFonts w:ascii="Times New Roman" w:hAnsi="Times New Roman" w:cs="Times New Roman"/>
          <w:sz w:val="28"/>
          <w:szCs w:val="28"/>
          <w:u w:val="single"/>
        </w:rPr>
        <w:t>@</w:t>
      </w:r>
      <w:r w:rsidRPr="009901BC">
        <w:rPr>
          <w:rFonts w:ascii="Times New Roman" w:hAnsi="Times New Roman" w:cs="Times New Roman"/>
          <w:sz w:val="28"/>
          <w:szCs w:val="28"/>
          <w:u w:val="single"/>
          <w:lang w:val="en-US"/>
        </w:rPr>
        <w:t>mail</w:t>
      </w:r>
      <w:r w:rsidRPr="009901BC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Pr="009901BC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proofErr w:type="spellEnd"/>
    </w:p>
    <w:p w:rsidR="00D17CBA" w:rsidRDefault="00D17CBA" w:rsidP="00D17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CBA" w:rsidRDefault="00D17CBA" w:rsidP="00D17CB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D17CBA" w:rsidRDefault="00D17CBA" w:rsidP="00D17CB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(дата, подпись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обратившегося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</w:p>
    <w:p w:rsidR="006322DF" w:rsidRDefault="006322DF" w:rsidP="00D17CB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22DF" w:rsidRDefault="006322DF" w:rsidP="00D17CB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22DF" w:rsidRDefault="006322DF" w:rsidP="00D17CB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22DF" w:rsidRDefault="006322DF" w:rsidP="00D17CB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22DF" w:rsidRDefault="006322DF" w:rsidP="00D17CB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22DF" w:rsidRDefault="006322DF" w:rsidP="00D17CB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88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53"/>
        <w:gridCol w:w="112"/>
        <w:gridCol w:w="342"/>
        <w:gridCol w:w="228"/>
        <w:gridCol w:w="995"/>
        <w:gridCol w:w="1123"/>
        <w:gridCol w:w="229"/>
        <w:gridCol w:w="1121"/>
        <w:gridCol w:w="895"/>
        <w:gridCol w:w="492"/>
        <w:gridCol w:w="518"/>
        <w:gridCol w:w="153"/>
        <w:gridCol w:w="174"/>
        <w:gridCol w:w="566"/>
        <w:gridCol w:w="429"/>
        <w:gridCol w:w="8"/>
        <w:gridCol w:w="851"/>
        <w:gridCol w:w="503"/>
        <w:gridCol w:w="206"/>
        <w:gridCol w:w="236"/>
        <w:gridCol w:w="31"/>
        <w:gridCol w:w="115"/>
      </w:tblGrid>
      <w:tr w:rsidR="006322DF" w:rsidRPr="004A011D" w:rsidTr="00D17BC4">
        <w:trPr>
          <w:gridAfter w:val="2"/>
          <w:wAfter w:w="146" w:type="dxa"/>
          <w:trHeight w:hRule="exact" w:val="935"/>
        </w:trPr>
        <w:tc>
          <w:tcPr>
            <w:tcW w:w="9734" w:type="dxa"/>
            <w:gridSpan w:val="20"/>
            <w:shd w:val="clear" w:color="auto" w:fill="FFFFFF"/>
            <w:vAlign w:val="center"/>
          </w:tcPr>
          <w:p w:rsidR="006322DF" w:rsidRPr="004A011D" w:rsidRDefault="006322DF" w:rsidP="00E3395A">
            <w:pPr>
              <w:spacing w:line="232" w:lineRule="auto"/>
              <w:jc w:val="center"/>
              <w:rPr>
                <w:b/>
                <w:color w:val="000000"/>
                <w:spacing w:val="-2"/>
                <w:sz w:val="28"/>
              </w:rPr>
            </w:pPr>
            <w:bookmarkStart w:id="1" w:name="_GoBack"/>
            <w:r w:rsidRPr="004A011D">
              <w:rPr>
                <w:b/>
                <w:color w:val="000000"/>
                <w:spacing w:val="-2"/>
                <w:sz w:val="28"/>
              </w:rPr>
              <w:lastRenderedPageBreak/>
              <w:t xml:space="preserve">Государственное автономное учреждение Саратовской области «Многофункциональный центр предоставления </w:t>
            </w:r>
            <w:proofErr w:type="gramStart"/>
            <w:r w:rsidRPr="004A011D">
              <w:rPr>
                <w:b/>
                <w:color w:val="000000"/>
                <w:spacing w:val="-2"/>
                <w:sz w:val="28"/>
              </w:rPr>
              <w:t>государственных</w:t>
            </w:r>
            <w:proofErr w:type="gramEnd"/>
            <w:r w:rsidRPr="004A011D">
              <w:rPr>
                <w:b/>
                <w:color w:val="000000"/>
                <w:spacing w:val="-2"/>
                <w:sz w:val="28"/>
              </w:rPr>
              <w:t xml:space="preserve"> и </w:t>
            </w:r>
          </w:p>
          <w:p w:rsidR="006322DF" w:rsidRPr="004A011D" w:rsidRDefault="006322DF" w:rsidP="00E3395A">
            <w:pPr>
              <w:spacing w:line="232" w:lineRule="auto"/>
              <w:jc w:val="center"/>
              <w:rPr>
                <w:b/>
                <w:color w:val="000000"/>
                <w:spacing w:val="-2"/>
                <w:sz w:val="28"/>
              </w:rPr>
            </w:pPr>
            <w:r w:rsidRPr="004A011D">
              <w:rPr>
                <w:b/>
                <w:color w:val="000000"/>
                <w:spacing w:val="-2"/>
                <w:sz w:val="28"/>
              </w:rPr>
              <w:t xml:space="preserve">муниципальных услуг» </w:t>
            </w:r>
          </w:p>
        </w:tc>
      </w:tr>
      <w:tr w:rsidR="006322DF" w:rsidRPr="004A011D" w:rsidTr="00B32C9E">
        <w:trPr>
          <w:gridAfter w:val="2"/>
          <w:wAfter w:w="146" w:type="dxa"/>
          <w:trHeight w:val="460"/>
        </w:trPr>
        <w:tc>
          <w:tcPr>
            <w:tcW w:w="3353" w:type="dxa"/>
            <w:gridSpan w:val="6"/>
            <w:vMerge w:val="restart"/>
            <w:shd w:val="clear" w:color="auto" w:fill="FFFFFF"/>
          </w:tcPr>
          <w:p w:rsidR="006322DF" w:rsidRPr="004A011D" w:rsidRDefault="006322DF" w:rsidP="00E3395A">
            <w:pPr>
              <w:spacing w:line="232" w:lineRule="auto"/>
              <w:jc w:val="center"/>
              <w:rPr>
                <w:i/>
                <w:color w:val="000000"/>
                <w:spacing w:val="-2"/>
              </w:rPr>
            </w:pPr>
          </w:p>
          <w:p w:rsidR="006322DF" w:rsidRPr="004A011D" w:rsidRDefault="006322DF" w:rsidP="00E3395A">
            <w:pPr>
              <w:spacing w:line="232" w:lineRule="auto"/>
              <w:jc w:val="center"/>
              <w:rPr>
                <w:i/>
                <w:color w:val="000000"/>
                <w:spacing w:val="-2"/>
              </w:rPr>
            </w:pPr>
            <w:r w:rsidRPr="004A011D">
              <w:rPr>
                <w:i/>
                <w:color w:val="000000"/>
                <w:spacing w:val="-2"/>
              </w:rPr>
              <w:t xml:space="preserve">                Тел./факс:             </w:t>
            </w:r>
          </w:p>
          <w:p w:rsidR="006322DF" w:rsidRPr="004A011D" w:rsidRDefault="006322DF" w:rsidP="00E3395A">
            <w:pPr>
              <w:spacing w:line="232" w:lineRule="auto"/>
              <w:jc w:val="center"/>
              <w:rPr>
                <w:i/>
                <w:color w:val="000000"/>
                <w:spacing w:val="-2"/>
              </w:rPr>
            </w:pPr>
            <w:r w:rsidRPr="004A011D">
              <w:rPr>
                <w:i/>
                <w:color w:val="000000"/>
                <w:spacing w:val="-2"/>
              </w:rPr>
              <w:t xml:space="preserve">              </w:t>
            </w:r>
          </w:p>
        </w:tc>
        <w:tc>
          <w:tcPr>
            <w:tcW w:w="4148" w:type="dxa"/>
            <w:gridSpan w:val="8"/>
            <w:vMerge w:val="restart"/>
            <w:shd w:val="clear" w:color="auto" w:fill="FFFFFF"/>
          </w:tcPr>
          <w:p w:rsidR="006322DF" w:rsidRPr="004A011D" w:rsidRDefault="006322DF" w:rsidP="00E3395A">
            <w:pPr>
              <w:spacing w:line="232" w:lineRule="auto"/>
              <w:jc w:val="center"/>
              <w:rPr>
                <w:i/>
                <w:color w:val="000000"/>
                <w:spacing w:val="-2"/>
              </w:rPr>
            </w:pPr>
          </w:p>
          <w:p w:rsidR="006322DF" w:rsidRPr="004A011D" w:rsidRDefault="006322DF" w:rsidP="00E3395A">
            <w:pPr>
              <w:spacing w:line="232" w:lineRule="auto"/>
              <w:jc w:val="center"/>
              <w:rPr>
                <w:i/>
                <w:color w:val="000000"/>
                <w:spacing w:val="-2"/>
              </w:rPr>
            </w:pPr>
            <w:r w:rsidRPr="004A011D">
              <w:rPr>
                <w:i/>
                <w:color w:val="000000"/>
                <w:spacing w:val="-2"/>
              </w:rPr>
              <w:t>адрес</w:t>
            </w:r>
          </w:p>
        </w:tc>
        <w:tc>
          <w:tcPr>
            <w:tcW w:w="2233" w:type="dxa"/>
            <w:gridSpan w:val="6"/>
            <w:vMerge w:val="restart"/>
            <w:shd w:val="clear" w:color="auto" w:fill="FFFFFF"/>
          </w:tcPr>
          <w:p w:rsidR="006322DF" w:rsidRPr="004A011D" w:rsidRDefault="006322DF" w:rsidP="00E3395A">
            <w:pPr>
              <w:spacing w:line="232" w:lineRule="auto"/>
              <w:jc w:val="center"/>
              <w:rPr>
                <w:i/>
                <w:color w:val="000000"/>
                <w:spacing w:val="-2"/>
              </w:rPr>
            </w:pPr>
          </w:p>
          <w:p w:rsidR="006322DF" w:rsidRPr="004A011D" w:rsidRDefault="006322DF" w:rsidP="00E3395A">
            <w:pPr>
              <w:spacing w:line="232" w:lineRule="auto"/>
              <w:jc w:val="center"/>
              <w:rPr>
                <w:i/>
                <w:color w:val="000000"/>
                <w:spacing w:val="-2"/>
              </w:rPr>
            </w:pPr>
            <w:r w:rsidRPr="004A011D">
              <w:rPr>
                <w:i/>
                <w:color w:val="000000"/>
                <w:spacing w:val="-2"/>
              </w:rPr>
              <w:t xml:space="preserve">                http: http://mfc64.ru/</w:t>
            </w:r>
          </w:p>
          <w:p w:rsidR="006322DF" w:rsidRPr="004A011D" w:rsidRDefault="006322DF" w:rsidP="00E3395A">
            <w:pPr>
              <w:spacing w:line="232" w:lineRule="auto"/>
              <w:jc w:val="center"/>
              <w:rPr>
                <w:i/>
                <w:color w:val="000000"/>
                <w:spacing w:val="-2"/>
              </w:rPr>
            </w:pPr>
            <w:r w:rsidRPr="004A011D">
              <w:rPr>
                <w:i/>
                <w:color w:val="000000"/>
                <w:spacing w:val="-2"/>
              </w:rPr>
              <w:t xml:space="preserve">                e-mail:info@mfc64.ru              </w:t>
            </w:r>
          </w:p>
        </w:tc>
      </w:tr>
      <w:tr w:rsidR="006322DF" w:rsidRPr="004A011D" w:rsidTr="00B32C9E">
        <w:trPr>
          <w:gridAfter w:val="2"/>
          <w:wAfter w:w="146" w:type="dxa"/>
          <w:trHeight w:hRule="exact" w:val="88"/>
        </w:trPr>
        <w:tc>
          <w:tcPr>
            <w:tcW w:w="3353" w:type="dxa"/>
            <w:gridSpan w:val="6"/>
            <w:vMerge/>
            <w:shd w:val="clear" w:color="auto" w:fill="FFFFFF"/>
          </w:tcPr>
          <w:p w:rsidR="006322DF" w:rsidRPr="004A011D" w:rsidRDefault="006322DF" w:rsidP="00E3395A"/>
        </w:tc>
        <w:tc>
          <w:tcPr>
            <w:tcW w:w="4148" w:type="dxa"/>
            <w:gridSpan w:val="8"/>
            <w:vMerge/>
            <w:shd w:val="clear" w:color="auto" w:fill="FFFFFF"/>
          </w:tcPr>
          <w:p w:rsidR="006322DF" w:rsidRPr="004A011D" w:rsidRDefault="006322DF" w:rsidP="00E3395A"/>
        </w:tc>
        <w:tc>
          <w:tcPr>
            <w:tcW w:w="2233" w:type="dxa"/>
            <w:gridSpan w:val="6"/>
            <w:vMerge/>
            <w:shd w:val="clear" w:color="auto" w:fill="FFFFFF"/>
          </w:tcPr>
          <w:p w:rsidR="006322DF" w:rsidRPr="004A011D" w:rsidRDefault="006322DF" w:rsidP="00E3395A"/>
        </w:tc>
      </w:tr>
      <w:tr w:rsidR="006322DF" w:rsidRPr="004A011D" w:rsidTr="00D17BC4">
        <w:trPr>
          <w:gridAfter w:val="2"/>
          <w:wAfter w:w="146" w:type="dxa"/>
          <w:trHeight w:hRule="exact" w:val="440"/>
        </w:trPr>
        <w:tc>
          <w:tcPr>
            <w:tcW w:w="9734" w:type="dxa"/>
            <w:gridSpan w:val="20"/>
            <w:shd w:val="clear" w:color="auto" w:fill="FFFFFF"/>
            <w:vAlign w:val="bottom"/>
          </w:tcPr>
          <w:p w:rsidR="006322DF" w:rsidRPr="004A011D" w:rsidRDefault="006322DF" w:rsidP="00E3395A">
            <w:pPr>
              <w:spacing w:line="232" w:lineRule="auto"/>
              <w:jc w:val="center"/>
              <w:rPr>
                <w:b/>
                <w:color w:val="000000"/>
                <w:spacing w:val="-2"/>
              </w:rPr>
            </w:pPr>
            <w:r w:rsidRPr="004A011D">
              <w:rPr>
                <w:b/>
                <w:color w:val="000000"/>
                <w:spacing w:val="-2"/>
              </w:rPr>
              <w:t>РАСПИСКА</w:t>
            </w:r>
          </w:p>
        </w:tc>
      </w:tr>
      <w:tr w:rsidR="006322DF" w:rsidRPr="004A011D" w:rsidTr="00D17BC4">
        <w:trPr>
          <w:gridAfter w:val="2"/>
          <w:wAfter w:w="146" w:type="dxa"/>
          <w:trHeight w:hRule="exact" w:val="453"/>
        </w:trPr>
        <w:tc>
          <w:tcPr>
            <w:tcW w:w="9734" w:type="dxa"/>
            <w:gridSpan w:val="20"/>
            <w:shd w:val="clear" w:color="auto" w:fill="FFFFFF"/>
          </w:tcPr>
          <w:p w:rsidR="006322DF" w:rsidRPr="004A011D" w:rsidRDefault="006322DF" w:rsidP="00E3395A">
            <w:pPr>
              <w:spacing w:line="232" w:lineRule="auto"/>
              <w:jc w:val="center"/>
              <w:rPr>
                <w:i/>
                <w:color w:val="000000"/>
                <w:spacing w:val="-2"/>
              </w:rPr>
            </w:pPr>
            <w:r w:rsidRPr="004A011D">
              <w:rPr>
                <w:i/>
                <w:color w:val="000000"/>
                <w:spacing w:val="-2"/>
              </w:rPr>
              <w:t>в получении документов на предоставление государственной и муниципальной услуги</w:t>
            </w:r>
          </w:p>
        </w:tc>
      </w:tr>
      <w:tr w:rsidR="006322DF" w:rsidRPr="004A011D" w:rsidTr="00D17BC4">
        <w:trPr>
          <w:gridAfter w:val="2"/>
          <w:wAfter w:w="146" w:type="dxa"/>
          <w:trHeight w:hRule="exact" w:val="752"/>
        </w:trPr>
        <w:tc>
          <w:tcPr>
            <w:tcW w:w="9734" w:type="dxa"/>
            <w:gridSpan w:val="20"/>
            <w:vMerge w:val="restart"/>
            <w:shd w:val="clear" w:color="auto" w:fill="FFFFFF"/>
            <w:tcMar>
              <w:left w:w="645" w:type="dxa"/>
              <w:right w:w="287" w:type="dxa"/>
            </w:tcMar>
          </w:tcPr>
          <w:p w:rsidR="006322DF" w:rsidRPr="004A011D" w:rsidRDefault="006322DF" w:rsidP="00E3395A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 xml:space="preserve">Вид предоставляемой государственной или муниципальной услуги: </w:t>
            </w:r>
          </w:p>
        </w:tc>
      </w:tr>
      <w:tr w:rsidR="006322DF" w:rsidRPr="004A011D" w:rsidTr="00D17BC4">
        <w:trPr>
          <w:gridAfter w:val="2"/>
          <w:wAfter w:w="146" w:type="dxa"/>
          <w:trHeight w:hRule="exact" w:val="108"/>
        </w:trPr>
        <w:tc>
          <w:tcPr>
            <w:tcW w:w="9734" w:type="dxa"/>
            <w:gridSpan w:val="20"/>
            <w:vMerge/>
            <w:shd w:val="clear" w:color="auto" w:fill="FFFFFF"/>
          </w:tcPr>
          <w:p w:rsidR="006322DF" w:rsidRPr="004A011D" w:rsidRDefault="006322DF" w:rsidP="00E3395A"/>
        </w:tc>
      </w:tr>
      <w:tr w:rsidR="006322DF" w:rsidRPr="004A011D" w:rsidTr="00D17BC4">
        <w:trPr>
          <w:gridAfter w:val="2"/>
          <w:wAfter w:w="146" w:type="dxa"/>
          <w:trHeight w:hRule="exact" w:val="416"/>
        </w:trPr>
        <w:tc>
          <w:tcPr>
            <w:tcW w:w="9734" w:type="dxa"/>
            <w:gridSpan w:val="20"/>
            <w:shd w:val="clear" w:color="auto" w:fill="FFFFFF"/>
            <w:tcMar>
              <w:left w:w="645" w:type="dxa"/>
              <w:right w:w="287" w:type="dxa"/>
            </w:tcMar>
          </w:tcPr>
          <w:p w:rsidR="006322DF" w:rsidRPr="004A011D" w:rsidRDefault="006322DF" w:rsidP="00E3395A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 xml:space="preserve">Вариант услуги: </w:t>
            </w:r>
          </w:p>
        </w:tc>
      </w:tr>
      <w:tr w:rsidR="006322DF" w:rsidRPr="004A011D" w:rsidTr="00D17BC4">
        <w:trPr>
          <w:gridAfter w:val="2"/>
          <w:wAfter w:w="146" w:type="dxa"/>
          <w:trHeight w:hRule="exact" w:val="439"/>
        </w:trPr>
        <w:tc>
          <w:tcPr>
            <w:tcW w:w="9734" w:type="dxa"/>
            <w:gridSpan w:val="20"/>
            <w:shd w:val="clear" w:color="auto" w:fill="FFFFFF"/>
            <w:tcMar>
              <w:left w:w="645" w:type="dxa"/>
              <w:right w:w="287" w:type="dxa"/>
            </w:tcMar>
          </w:tcPr>
          <w:p w:rsidR="006322DF" w:rsidRPr="004A011D" w:rsidRDefault="006322DF" w:rsidP="00E3395A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 xml:space="preserve">Заявитель: </w:t>
            </w:r>
          </w:p>
        </w:tc>
      </w:tr>
      <w:tr w:rsidR="006322DF" w:rsidRPr="004A011D" w:rsidTr="00D17BC4">
        <w:trPr>
          <w:gridAfter w:val="2"/>
          <w:wAfter w:w="146" w:type="dxa"/>
          <w:trHeight w:hRule="exact" w:val="453"/>
        </w:trPr>
        <w:tc>
          <w:tcPr>
            <w:tcW w:w="9734" w:type="dxa"/>
            <w:gridSpan w:val="20"/>
          </w:tcPr>
          <w:p w:rsidR="006322DF" w:rsidRPr="004A011D" w:rsidRDefault="006322DF" w:rsidP="00E3395A">
            <w:r w:rsidRPr="004A011D">
              <w:rPr>
                <w:color w:val="000000"/>
                <w:spacing w:val="-2"/>
              </w:rPr>
              <w:t xml:space="preserve">           Представитель заявителя:</w:t>
            </w:r>
          </w:p>
        </w:tc>
      </w:tr>
      <w:tr w:rsidR="006322DF" w:rsidRPr="004A011D" w:rsidTr="00D17BC4">
        <w:trPr>
          <w:gridAfter w:val="2"/>
          <w:wAfter w:w="146" w:type="dxa"/>
          <w:trHeight w:hRule="exact" w:val="439"/>
        </w:trPr>
        <w:tc>
          <w:tcPr>
            <w:tcW w:w="9734" w:type="dxa"/>
            <w:gridSpan w:val="20"/>
            <w:shd w:val="clear" w:color="auto" w:fill="FFFFFF"/>
            <w:tcMar>
              <w:left w:w="645" w:type="dxa"/>
              <w:right w:w="287" w:type="dxa"/>
            </w:tcMar>
            <w:vAlign w:val="center"/>
          </w:tcPr>
          <w:p w:rsidR="006322DF" w:rsidRPr="004A011D" w:rsidRDefault="006322DF" w:rsidP="00E3395A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Реквизиты Заявител</w:t>
            </w:r>
            <w:proofErr w:type="gramStart"/>
            <w:r w:rsidRPr="004A011D">
              <w:rPr>
                <w:color w:val="000000"/>
                <w:spacing w:val="-2"/>
              </w:rPr>
              <w:t>я(</w:t>
            </w:r>
            <w:proofErr w:type="gramEnd"/>
            <w:r w:rsidRPr="004A011D">
              <w:rPr>
                <w:color w:val="000000"/>
                <w:spacing w:val="-2"/>
              </w:rPr>
              <w:t xml:space="preserve">ей): </w:t>
            </w:r>
          </w:p>
        </w:tc>
      </w:tr>
      <w:tr w:rsidR="006322DF" w:rsidRPr="004A011D" w:rsidTr="00D17BC4">
        <w:trPr>
          <w:gridAfter w:val="2"/>
          <w:wAfter w:w="146" w:type="dxa"/>
          <w:trHeight w:hRule="exact" w:val="533"/>
        </w:trPr>
        <w:tc>
          <w:tcPr>
            <w:tcW w:w="9734" w:type="dxa"/>
            <w:gridSpan w:val="20"/>
            <w:shd w:val="clear" w:color="auto" w:fill="FFFFFF"/>
            <w:tcMar>
              <w:left w:w="645" w:type="dxa"/>
              <w:right w:w="287" w:type="dxa"/>
            </w:tcMar>
          </w:tcPr>
          <w:p w:rsidR="006322DF" w:rsidRPr="004A011D" w:rsidRDefault="006322DF" w:rsidP="00E3395A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 xml:space="preserve">Документ, удостоверяющий личность заявителя: наименование </w:t>
            </w:r>
          </w:p>
        </w:tc>
      </w:tr>
      <w:tr w:rsidR="006322DF" w:rsidRPr="004A011D" w:rsidTr="00D17BC4">
        <w:trPr>
          <w:gridAfter w:val="2"/>
          <w:wAfter w:w="146" w:type="dxa"/>
          <w:trHeight w:hRule="exact" w:val="766"/>
        </w:trPr>
        <w:tc>
          <w:tcPr>
            <w:tcW w:w="9734" w:type="dxa"/>
            <w:gridSpan w:val="20"/>
            <w:vMerge w:val="restart"/>
            <w:shd w:val="clear" w:color="auto" w:fill="FFFFFF"/>
            <w:tcMar>
              <w:left w:w="645" w:type="dxa"/>
            </w:tcMar>
          </w:tcPr>
          <w:p w:rsidR="006322DF" w:rsidRPr="004A011D" w:rsidRDefault="006322DF" w:rsidP="00E3395A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 xml:space="preserve">Адрес:   </w:t>
            </w:r>
          </w:p>
          <w:p w:rsidR="006322DF" w:rsidRPr="004A011D" w:rsidRDefault="006322DF" w:rsidP="00E3395A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 xml:space="preserve">Телефон (для связи):   </w:t>
            </w:r>
          </w:p>
          <w:p w:rsidR="006322DF" w:rsidRPr="004A011D" w:rsidRDefault="006322DF" w:rsidP="00E3395A">
            <w:pPr>
              <w:spacing w:line="232" w:lineRule="auto"/>
              <w:rPr>
                <w:color w:val="000000"/>
                <w:spacing w:val="-2"/>
              </w:rPr>
            </w:pPr>
            <w:proofErr w:type="spellStart"/>
            <w:r w:rsidRPr="004A011D">
              <w:rPr>
                <w:color w:val="000000"/>
                <w:spacing w:val="-2"/>
              </w:rPr>
              <w:t>e-mail</w:t>
            </w:r>
            <w:proofErr w:type="spellEnd"/>
            <w:r w:rsidRPr="004A011D">
              <w:rPr>
                <w:color w:val="000000"/>
                <w:spacing w:val="-2"/>
              </w:rPr>
              <w:t xml:space="preserve"> (для связи):   </w:t>
            </w:r>
          </w:p>
          <w:p w:rsidR="006322DF" w:rsidRPr="004A011D" w:rsidRDefault="006322DF" w:rsidP="00E3395A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 xml:space="preserve">              </w:t>
            </w:r>
          </w:p>
        </w:tc>
      </w:tr>
      <w:tr w:rsidR="006322DF" w:rsidRPr="004A011D" w:rsidTr="00D17BC4">
        <w:trPr>
          <w:gridAfter w:val="2"/>
          <w:wAfter w:w="146" w:type="dxa"/>
          <w:trHeight w:hRule="exact" w:val="108"/>
        </w:trPr>
        <w:tc>
          <w:tcPr>
            <w:tcW w:w="9734" w:type="dxa"/>
            <w:gridSpan w:val="20"/>
            <w:vMerge/>
            <w:shd w:val="clear" w:color="auto" w:fill="FFFFFF"/>
          </w:tcPr>
          <w:p w:rsidR="006322DF" w:rsidRPr="004A011D" w:rsidRDefault="006322DF" w:rsidP="00E3395A"/>
        </w:tc>
      </w:tr>
      <w:tr w:rsidR="006322DF" w:rsidRPr="004A011D" w:rsidTr="00B32C9E">
        <w:trPr>
          <w:gridAfter w:val="2"/>
          <w:wAfter w:w="146" w:type="dxa"/>
          <w:trHeight w:hRule="exact" w:val="666"/>
        </w:trPr>
        <w:tc>
          <w:tcPr>
            <w:tcW w:w="553" w:type="dxa"/>
          </w:tcPr>
          <w:p w:rsidR="006322DF" w:rsidRPr="004A011D" w:rsidRDefault="006322DF" w:rsidP="00E3395A"/>
        </w:tc>
        <w:tc>
          <w:tcPr>
            <w:tcW w:w="112" w:type="dxa"/>
            <w:tcBorders>
              <w:bottom w:val="single" w:sz="4" w:space="0" w:color="auto"/>
            </w:tcBorders>
          </w:tcPr>
          <w:p w:rsidR="006322DF" w:rsidRPr="004A011D" w:rsidRDefault="006322DF" w:rsidP="00E3395A"/>
        </w:tc>
        <w:tc>
          <w:tcPr>
            <w:tcW w:w="8833" w:type="dxa"/>
            <w:gridSpan w:val="17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322DF" w:rsidRPr="004A011D" w:rsidRDefault="006322DF" w:rsidP="00E3395A">
            <w:pPr>
              <w:spacing w:line="232" w:lineRule="auto"/>
              <w:rPr>
                <w:b/>
                <w:color w:val="000000"/>
                <w:spacing w:val="-2"/>
              </w:rPr>
            </w:pPr>
            <w:r w:rsidRPr="004A011D">
              <w:rPr>
                <w:b/>
                <w:color w:val="000000"/>
                <w:spacing w:val="-2"/>
              </w:rPr>
              <w:t>представлены следующие документы:</w:t>
            </w:r>
          </w:p>
        </w:tc>
        <w:tc>
          <w:tcPr>
            <w:tcW w:w="236" w:type="dxa"/>
          </w:tcPr>
          <w:p w:rsidR="006322DF" w:rsidRPr="004A011D" w:rsidRDefault="006322DF" w:rsidP="00E3395A"/>
        </w:tc>
      </w:tr>
      <w:tr w:rsidR="006322DF" w:rsidRPr="004A011D" w:rsidTr="00B32C9E">
        <w:trPr>
          <w:gridAfter w:val="2"/>
          <w:wAfter w:w="146" w:type="dxa"/>
          <w:trHeight w:hRule="exact" w:val="439"/>
        </w:trPr>
        <w:tc>
          <w:tcPr>
            <w:tcW w:w="553" w:type="dxa"/>
            <w:tcBorders>
              <w:right w:val="single" w:sz="4" w:space="0" w:color="auto"/>
            </w:tcBorders>
          </w:tcPr>
          <w:p w:rsidR="006322DF" w:rsidRPr="004A011D" w:rsidRDefault="006322DF" w:rsidP="00E3395A"/>
        </w:tc>
        <w:tc>
          <w:tcPr>
            <w:tcW w:w="4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22DF" w:rsidRPr="004A011D" w:rsidRDefault="006322DF" w:rsidP="00E3395A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</w:p>
          <w:p w:rsidR="006322DF" w:rsidRPr="004A011D" w:rsidRDefault="006322DF" w:rsidP="00E3395A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 xml:space="preserve">                №</w:t>
            </w:r>
          </w:p>
          <w:p w:rsidR="006322DF" w:rsidRPr="004A011D" w:rsidRDefault="006322DF" w:rsidP="00E3395A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 xml:space="preserve">                </w:t>
            </w:r>
            <w:proofErr w:type="spellStart"/>
            <w:proofErr w:type="gramStart"/>
            <w:r w:rsidRPr="004A011D">
              <w:rPr>
                <w:b/>
                <w:color w:val="000000"/>
                <w:spacing w:val="-2"/>
                <w:sz w:val="18"/>
              </w:rPr>
              <w:t>п</w:t>
            </w:r>
            <w:proofErr w:type="spellEnd"/>
            <w:proofErr w:type="gramEnd"/>
            <w:r w:rsidRPr="004A011D">
              <w:rPr>
                <w:b/>
                <w:color w:val="000000"/>
                <w:spacing w:val="-2"/>
                <w:sz w:val="18"/>
              </w:rPr>
              <w:t>/</w:t>
            </w:r>
            <w:proofErr w:type="spellStart"/>
            <w:r w:rsidRPr="004A011D">
              <w:rPr>
                <w:b/>
                <w:color w:val="000000"/>
                <w:spacing w:val="-2"/>
                <w:sz w:val="18"/>
              </w:rPr>
              <w:t>п</w:t>
            </w:r>
            <w:proofErr w:type="spellEnd"/>
          </w:p>
          <w:p w:rsidR="006322DF" w:rsidRPr="004A011D" w:rsidRDefault="006322DF" w:rsidP="00E3395A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 xml:space="preserve">              </w:t>
            </w:r>
          </w:p>
        </w:tc>
        <w:tc>
          <w:tcPr>
            <w:tcW w:w="369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22DF" w:rsidRPr="004A011D" w:rsidRDefault="006322DF" w:rsidP="00E3395A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>Наименование документа</w:t>
            </w:r>
          </w:p>
        </w:tc>
        <w:tc>
          <w:tcPr>
            <w:tcW w:w="205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22DF" w:rsidRPr="004A011D" w:rsidRDefault="006322DF" w:rsidP="00E3395A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>Реквизиты</w:t>
            </w:r>
          </w:p>
        </w:tc>
        <w:tc>
          <w:tcPr>
            <w:tcW w:w="117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22DF" w:rsidRPr="004A011D" w:rsidRDefault="006322DF" w:rsidP="00E3395A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>Выявленные</w:t>
            </w:r>
          </w:p>
          <w:p w:rsidR="006322DF" w:rsidRPr="004A011D" w:rsidRDefault="006322DF" w:rsidP="00E3395A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>несоответствия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22DF" w:rsidRPr="004A011D" w:rsidRDefault="006322DF" w:rsidP="00E3395A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>Кол-во экземпляров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6322DF" w:rsidRPr="004A011D" w:rsidRDefault="006322DF" w:rsidP="00E3395A"/>
        </w:tc>
      </w:tr>
      <w:tr w:rsidR="006322DF" w:rsidRPr="004A011D" w:rsidTr="00B32C9E">
        <w:trPr>
          <w:gridAfter w:val="1"/>
          <w:wAfter w:w="115" w:type="dxa"/>
          <w:trHeight w:hRule="exact" w:val="226"/>
        </w:trPr>
        <w:tc>
          <w:tcPr>
            <w:tcW w:w="553" w:type="dxa"/>
            <w:tcBorders>
              <w:right w:val="single" w:sz="4" w:space="0" w:color="auto"/>
            </w:tcBorders>
          </w:tcPr>
          <w:p w:rsidR="006322DF" w:rsidRPr="004A011D" w:rsidRDefault="006322DF" w:rsidP="00E3395A"/>
        </w:tc>
        <w:tc>
          <w:tcPr>
            <w:tcW w:w="4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22DF" w:rsidRPr="004A011D" w:rsidRDefault="006322DF" w:rsidP="00E3395A"/>
        </w:tc>
        <w:tc>
          <w:tcPr>
            <w:tcW w:w="369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22DF" w:rsidRPr="004A011D" w:rsidRDefault="006322DF" w:rsidP="00E3395A"/>
        </w:tc>
        <w:tc>
          <w:tcPr>
            <w:tcW w:w="205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22DF" w:rsidRPr="004A011D" w:rsidRDefault="006322DF" w:rsidP="00E3395A"/>
        </w:tc>
        <w:tc>
          <w:tcPr>
            <w:tcW w:w="117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22DF" w:rsidRPr="004A011D" w:rsidRDefault="006322DF" w:rsidP="00E3395A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22DF" w:rsidRPr="004A011D" w:rsidRDefault="006322DF" w:rsidP="00E3395A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>подл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22DF" w:rsidRPr="004A011D" w:rsidRDefault="006322DF" w:rsidP="00B32C9E">
            <w:pPr>
              <w:spacing w:line="232" w:lineRule="auto"/>
              <w:ind w:left="79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>копии</w:t>
            </w:r>
          </w:p>
        </w:tc>
        <w:tc>
          <w:tcPr>
            <w:tcW w:w="267" w:type="dxa"/>
            <w:gridSpan w:val="2"/>
            <w:tcBorders>
              <w:left w:val="single" w:sz="4" w:space="0" w:color="auto"/>
            </w:tcBorders>
          </w:tcPr>
          <w:p w:rsidR="006322DF" w:rsidRPr="004A011D" w:rsidRDefault="006322DF" w:rsidP="00E3395A"/>
        </w:tc>
      </w:tr>
      <w:tr w:rsidR="006322DF" w:rsidRPr="004A011D" w:rsidTr="00B32C9E">
        <w:trPr>
          <w:trHeight w:hRule="exact" w:val="454"/>
        </w:trPr>
        <w:tc>
          <w:tcPr>
            <w:tcW w:w="553" w:type="dxa"/>
            <w:tcBorders>
              <w:right w:val="single" w:sz="4" w:space="0" w:color="auto"/>
            </w:tcBorders>
          </w:tcPr>
          <w:p w:rsidR="006322DF" w:rsidRPr="004A011D" w:rsidRDefault="006322DF" w:rsidP="00E3395A"/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  <w:vAlign w:val="center"/>
          </w:tcPr>
          <w:p w:rsidR="006322DF" w:rsidRPr="004A011D" w:rsidRDefault="006322DF" w:rsidP="00E3395A">
            <w:pPr>
              <w:spacing w:line="232" w:lineRule="auto"/>
              <w:jc w:val="center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1</w:t>
            </w:r>
          </w:p>
        </w:tc>
        <w:tc>
          <w:tcPr>
            <w:tcW w:w="3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6322DF" w:rsidRPr="004A011D" w:rsidRDefault="006322DF" w:rsidP="00E3395A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2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6322DF" w:rsidRPr="004A011D" w:rsidRDefault="006322DF" w:rsidP="00E3395A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11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6322DF" w:rsidRPr="004A011D" w:rsidRDefault="006322DF" w:rsidP="00E3395A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6322DF" w:rsidRPr="004A011D" w:rsidRDefault="006322DF" w:rsidP="00E3395A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6322DF" w:rsidRPr="004A011D" w:rsidRDefault="006322DF" w:rsidP="00E3395A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382" w:type="dxa"/>
            <w:gridSpan w:val="3"/>
            <w:tcBorders>
              <w:left w:val="single" w:sz="4" w:space="0" w:color="auto"/>
            </w:tcBorders>
          </w:tcPr>
          <w:p w:rsidR="006322DF" w:rsidRPr="004A011D" w:rsidRDefault="006322DF" w:rsidP="00E3395A"/>
        </w:tc>
      </w:tr>
      <w:tr w:rsidR="006322DF" w:rsidRPr="004A011D" w:rsidTr="00B32C9E">
        <w:trPr>
          <w:trHeight w:hRule="exact" w:val="708"/>
        </w:trPr>
        <w:tc>
          <w:tcPr>
            <w:tcW w:w="553" w:type="dxa"/>
            <w:tcBorders>
              <w:right w:val="single" w:sz="4" w:space="0" w:color="auto"/>
            </w:tcBorders>
          </w:tcPr>
          <w:p w:rsidR="006322DF" w:rsidRPr="004A011D" w:rsidRDefault="006322DF" w:rsidP="00E3395A"/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  <w:vAlign w:val="center"/>
          </w:tcPr>
          <w:p w:rsidR="006322DF" w:rsidRPr="004A011D" w:rsidRDefault="006322DF" w:rsidP="00E3395A">
            <w:pPr>
              <w:spacing w:line="232" w:lineRule="auto"/>
              <w:jc w:val="center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2</w:t>
            </w:r>
          </w:p>
        </w:tc>
        <w:tc>
          <w:tcPr>
            <w:tcW w:w="3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6322DF" w:rsidRPr="004A011D" w:rsidRDefault="006322DF" w:rsidP="00E3395A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2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6322DF" w:rsidRPr="004A011D" w:rsidRDefault="006322DF" w:rsidP="00E3395A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11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6322DF" w:rsidRPr="004A011D" w:rsidRDefault="006322DF" w:rsidP="00E3395A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6322DF" w:rsidRPr="004A011D" w:rsidRDefault="006322DF" w:rsidP="00E3395A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6322DF" w:rsidRPr="004A011D" w:rsidRDefault="006322DF" w:rsidP="00E3395A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382" w:type="dxa"/>
            <w:gridSpan w:val="3"/>
            <w:tcBorders>
              <w:left w:val="single" w:sz="4" w:space="0" w:color="auto"/>
            </w:tcBorders>
          </w:tcPr>
          <w:p w:rsidR="006322DF" w:rsidRPr="004A011D" w:rsidRDefault="006322DF" w:rsidP="00E3395A"/>
        </w:tc>
      </w:tr>
      <w:tr w:rsidR="006322DF" w:rsidRPr="004A011D" w:rsidTr="00B32C9E">
        <w:trPr>
          <w:trHeight w:hRule="exact" w:val="708"/>
        </w:trPr>
        <w:tc>
          <w:tcPr>
            <w:tcW w:w="553" w:type="dxa"/>
            <w:tcBorders>
              <w:right w:val="single" w:sz="4" w:space="0" w:color="auto"/>
            </w:tcBorders>
          </w:tcPr>
          <w:p w:rsidR="006322DF" w:rsidRPr="004A011D" w:rsidRDefault="006322DF" w:rsidP="00E3395A"/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  <w:vAlign w:val="center"/>
          </w:tcPr>
          <w:p w:rsidR="006322DF" w:rsidRPr="004A011D" w:rsidRDefault="006322DF" w:rsidP="00E3395A">
            <w:pPr>
              <w:spacing w:line="232" w:lineRule="auto"/>
              <w:jc w:val="center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3</w:t>
            </w:r>
          </w:p>
        </w:tc>
        <w:tc>
          <w:tcPr>
            <w:tcW w:w="3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6322DF" w:rsidRPr="004A011D" w:rsidRDefault="006322DF" w:rsidP="00E3395A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2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6322DF" w:rsidRPr="004A011D" w:rsidRDefault="006322DF" w:rsidP="00E3395A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11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6322DF" w:rsidRPr="004A011D" w:rsidRDefault="006322DF" w:rsidP="00E3395A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6322DF" w:rsidRPr="004A011D" w:rsidRDefault="006322DF" w:rsidP="00E3395A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3" w:type="dxa"/>
              <w:left w:w="72" w:type="dxa"/>
              <w:right w:w="43" w:type="dxa"/>
            </w:tcMar>
          </w:tcPr>
          <w:p w:rsidR="006322DF" w:rsidRPr="004A011D" w:rsidRDefault="006322DF" w:rsidP="00E3395A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382" w:type="dxa"/>
            <w:gridSpan w:val="3"/>
            <w:tcBorders>
              <w:left w:val="single" w:sz="4" w:space="0" w:color="auto"/>
            </w:tcBorders>
          </w:tcPr>
          <w:p w:rsidR="006322DF" w:rsidRPr="004A011D" w:rsidRDefault="006322DF" w:rsidP="00E3395A"/>
        </w:tc>
      </w:tr>
      <w:tr w:rsidR="006322DF" w:rsidRPr="004A011D" w:rsidTr="00B32C9E">
        <w:trPr>
          <w:gridAfter w:val="2"/>
          <w:wAfter w:w="146" w:type="dxa"/>
          <w:trHeight w:hRule="exact" w:val="553"/>
        </w:trPr>
        <w:tc>
          <w:tcPr>
            <w:tcW w:w="553" w:type="dxa"/>
          </w:tcPr>
          <w:p w:rsidR="006322DF" w:rsidRPr="004A011D" w:rsidRDefault="006322DF" w:rsidP="00E3395A"/>
        </w:tc>
        <w:tc>
          <w:tcPr>
            <w:tcW w:w="8739" w:type="dxa"/>
            <w:gridSpan w:val="17"/>
            <w:tcBorders>
              <w:top w:val="single" w:sz="4" w:space="0" w:color="auto"/>
            </w:tcBorders>
          </w:tcPr>
          <w:p w:rsidR="006322DF" w:rsidRPr="004A011D" w:rsidRDefault="006322DF" w:rsidP="00E3395A"/>
        </w:tc>
        <w:tc>
          <w:tcPr>
            <w:tcW w:w="442" w:type="dxa"/>
            <w:gridSpan w:val="2"/>
          </w:tcPr>
          <w:p w:rsidR="006322DF" w:rsidRPr="004A011D" w:rsidRDefault="006322DF" w:rsidP="00E3395A"/>
        </w:tc>
      </w:tr>
      <w:tr w:rsidR="006322DF" w:rsidRPr="004A011D" w:rsidTr="00D17BC4">
        <w:trPr>
          <w:gridAfter w:val="2"/>
          <w:wAfter w:w="146" w:type="dxa"/>
          <w:trHeight w:hRule="exact" w:val="454"/>
        </w:trPr>
        <w:tc>
          <w:tcPr>
            <w:tcW w:w="9734" w:type="dxa"/>
            <w:gridSpan w:val="20"/>
            <w:shd w:val="clear" w:color="auto" w:fill="FFFFFF"/>
            <w:tcMar>
              <w:left w:w="645" w:type="dxa"/>
              <w:right w:w="287" w:type="dxa"/>
            </w:tcMar>
          </w:tcPr>
          <w:p w:rsidR="006322DF" w:rsidRPr="004A011D" w:rsidRDefault="006322DF" w:rsidP="00E3395A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О чем _________ __________ в реестр входящих документов была сделана запись №</w:t>
            </w:r>
            <w:proofErr w:type="gramStart"/>
            <w:r w:rsidRPr="004A011D">
              <w:rPr>
                <w:color w:val="000000"/>
                <w:spacing w:val="-2"/>
              </w:rPr>
              <w:t xml:space="preserve"> .</w:t>
            </w:r>
            <w:proofErr w:type="gramEnd"/>
          </w:p>
        </w:tc>
      </w:tr>
      <w:tr w:rsidR="006322DF" w:rsidRPr="004A011D" w:rsidTr="00D17BC4">
        <w:trPr>
          <w:gridAfter w:val="2"/>
          <w:wAfter w:w="146" w:type="dxa"/>
          <w:trHeight w:hRule="exact" w:val="624"/>
        </w:trPr>
        <w:tc>
          <w:tcPr>
            <w:tcW w:w="9734" w:type="dxa"/>
            <w:gridSpan w:val="20"/>
            <w:shd w:val="clear" w:color="auto" w:fill="FFFFFF"/>
            <w:tcMar>
              <w:left w:w="645" w:type="dxa"/>
              <w:right w:w="287" w:type="dxa"/>
            </w:tcMar>
          </w:tcPr>
          <w:p w:rsidR="006322DF" w:rsidRPr="004A011D" w:rsidRDefault="006322DF" w:rsidP="00E3395A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 xml:space="preserve">Ваш код доступа к статусу услуги: Проверить статус вы можете на сайте http://mfc64.ru/ или позвонив по номеру </w:t>
            </w:r>
          </w:p>
        </w:tc>
      </w:tr>
      <w:tr w:rsidR="006322DF" w:rsidRPr="004A011D" w:rsidTr="00616B3E">
        <w:trPr>
          <w:gridAfter w:val="2"/>
          <w:wAfter w:w="146" w:type="dxa"/>
          <w:trHeight w:hRule="exact" w:val="229"/>
        </w:trPr>
        <w:tc>
          <w:tcPr>
            <w:tcW w:w="3353" w:type="dxa"/>
            <w:gridSpan w:val="6"/>
            <w:shd w:val="clear" w:color="auto" w:fill="FFFFFF"/>
            <w:tcMar>
              <w:left w:w="645" w:type="dxa"/>
              <w:right w:w="287" w:type="dxa"/>
            </w:tcMar>
          </w:tcPr>
          <w:p w:rsidR="006322DF" w:rsidRPr="004A011D" w:rsidRDefault="006322DF" w:rsidP="00E3395A">
            <w:pPr>
              <w:spacing w:line="232" w:lineRule="auto"/>
              <w:rPr>
                <w:b/>
                <w:color w:val="000000"/>
                <w:spacing w:val="-2"/>
              </w:rPr>
            </w:pPr>
            <w:r w:rsidRPr="004A011D">
              <w:rPr>
                <w:b/>
                <w:color w:val="000000"/>
                <w:spacing w:val="-2"/>
              </w:rPr>
              <w:t>Документы получил:</w:t>
            </w:r>
          </w:p>
        </w:tc>
        <w:tc>
          <w:tcPr>
            <w:tcW w:w="6381" w:type="dxa"/>
            <w:gridSpan w:val="14"/>
          </w:tcPr>
          <w:p w:rsidR="006322DF" w:rsidRPr="004A011D" w:rsidRDefault="006322DF" w:rsidP="00E3395A"/>
        </w:tc>
      </w:tr>
      <w:tr w:rsidR="006322DF" w:rsidRPr="004A011D" w:rsidTr="00B32C9E">
        <w:trPr>
          <w:gridAfter w:val="2"/>
          <w:wAfter w:w="146" w:type="dxa"/>
          <w:trHeight w:hRule="exact" w:val="439"/>
        </w:trPr>
        <w:tc>
          <w:tcPr>
            <w:tcW w:w="3353" w:type="dxa"/>
            <w:gridSpan w:val="6"/>
            <w:shd w:val="clear" w:color="auto" w:fill="FFFFFF"/>
            <w:tcMar>
              <w:left w:w="645" w:type="dxa"/>
            </w:tcMar>
          </w:tcPr>
          <w:p w:rsidR="006322DF" w:rsidRPr="004A011D" w:rsidRDefault="006322DF" w:rsidP="00E3395A">
            <w:pPr>
              <w:spacing w:line="232" w:lineRule="auto"/>
              <w:jc w:val="center"/>
              <w:rPr>
                <w:color w:val="000000"/>
                <w:spacing w:val="-2"/>
              </w:rPr>
            </w:pPr>
          </w:p>
        </w:tc>
        <w:tc>
          <w:tcPr>
            <w:tcW w:w="2245" w:type="dxa"/>
            <w:gridSpan w:val="3"/>
            <w:shd w:val="clear" w:color="auto" w:fill="FFFFFF"/>
            <w:vAlign w:val="center"/>
          </w:tcPr>
          <w:p w:rsidR="006322DF" w:rsidRPr="004A011D" w:rsidRDefault="006322DF" w:rsidP="00E3395A">
            <w:pPr>
              <w:spacing w:line="232" w:lineRule="auto"/>
              <w:jc w:val="center"/>
              <w:rPr>
                <w:rFonts w:ascii="Arial" w:hAnsi="Arial" w:cs="Arial"/>
                <w:color w:val="000000"/>
                <w:spacing w:val="-2"/>
                <w:sz w:val="18"/>
              </w:rPr>
            </w:pPr>
            <w:r w:rsidRPr="004A011D">
              <w:rPr>
                <w:rFonts w:ascii="Arial" w:hAnsi="Arial" w:cs="Arial"/>
                <w:color w:val="000000"/>
                <w:spacing w:val="-2"/>
                <w:sz w:val="18"/>
              </w:rPr>
              <w:t>________________</w:t>
            </w:r>
          </w:p>
        </w:tc>
        <w:tc>
          <w:tcPr>
            <w:tcW w:w="4136" w:type="dxa"/>
            <w:gridSpan w:val="11"/>
            <w:shd w:val="clear" w:color="auto" w:fill="FFFFFF"/>
          </w:tcPr>
          <w:p w:rsidR="006322DF" w:rsidRPr="004A011D" w:rsidRDefault="006322DF" w:rsidP="00E3395A">
            <w:pPr>
              <w:spacing w:line="232" w:lineRule="auto"/>
              <w:jc w:val="center"/>
              <w:rPr>
                <w:color w:val="000000"/>
                <w:spacing w:val="-2"/>
              </w:rPr>
            </w:pPr>
          </w:p>
        </w:tc>
      </w:tr>
      <w:tr w:rsidR="006322DF" w:rsidRPr="004A011D" w:rsidTr="00B32C9E">
        <w:trPr>
          <w:gridAfter w:val="2"/>
          <w:wAfter w:w="146" w:type="dxa"/>
          <w:trHeight w:hRule="exact" w:val="453"/>
        </w:trPr>
        <w:tc>
          <w:tcPr>
            <w:tcW w:w="3353" w:type="dxa"/>
            <w:gridSpan w:val="6"/>
            <w:vMerge w:val="restart"/>
            <w:shd w:val="clear" w:color="auto" w:fill="FFFFFF"/>
          </w:tcPr>
          <w:p w:rsidR="006322DF" w:rsidRPr="004A011D" w:rsidRDefault="006322DF" w:rsidP="00E3395A">
            <w:pPr>
              <w:spacing w:line="232" w:lineRule="auto"/>
              <w:jc w:val="center"/>
              <w:rPr>
                <w:color w:val="000000"/>
                <w:spacing w:val="-2"/>
                <w:sz w:val="18"/>
              </w:rPr>
            </w:pPr>
          </w:p>
          <w:p w:rsidR="006322DF" w:rsidRPr="004A011D" w:rsidRDefault="006322DF" w:rsidP="00E3395A">
            <w:pPr>
              <w:spacing w:line="232" w:lineRule="auto"/>
              <w:jc w:val="center"/>
              <w:rPr>
                <w:color w:val="000000"/>
                <w:spacing w:val="-2"/>
                <w:sz w:val="18"/>
              </w:rPr>
            </w:pPr>
            <w:r w:rsidRPr="004A011D">
              <w:rPr>
                <w:color w:val="000000"/>
                <w:spacing w:val="-2"/>
                <w:sz w:val="18"/>
              </w:rPr>
              <w:t xml:space="preserve">                </w:t>
            </w:r>
            <w:proofErr w:type="gramStart"/>
            <w:r w:rsidRPr="004A011D">
              <w:rPr>
                <w:color w:val="000000"/>
                <w:spacing w:val="-2"/>
                <w:sz w:val="18"/>
              </w:rPr>
              <w:t>(должность специалиста,</w:t>
            </w:r>
            <w:proofErr w:type="gramEnd"/>
          </w:p>
          <w:p w:rsidR="006322DF" w:rsidRPr="004A011D" w:rsidRDefault="006322DF" w:rsidP="00E3395A">
            <w:pPr>
              <w:spacing w:line="232" w:lineRule="auto"/>
              <w:jc w:val="center"/>
              <w:rPr>
                <w:color w:val="000000"/>
                <w:spacing w:val="-2"/>
                <w:sz w:val="18"/>
              </w:rPr>
            </w:pPr>
            <w:r w:rsidRPr="004A011D">
              <w:rPr>
                <w:color w:val="000000"/>
                <w:spacing w:val="-2"/>
                <w:sz w:val="18"/>
              </w:rPr>
              <w:t xml:space="preserve">                </w:t>
            </w:r>
            <w:proofErr w:type="gramStart"/>
            <w:r w:rsidRPr="004A011D">
              <w:rPr>
                <w:color w:val="000000"/>
                <w:spacing w:val="-2"/>
                <w:sz w:val="18"/>
              </w:rPr>
              <w:t>принявшего</w:t>
            </w:r>
            <w:proofErr w:type="gramEnd"/>
            <w:r w:rsidRPr="004A011D">
              <w:rPr>
                <w:color w:val="000000"/>
                <w:spacing w:val="-2"/>
                <w:sz w:val="18"/>
              </w:rPr>
              <w:t xml:space="preserve"> документы)</w:t>
            </w:r>
          </w:p>
          <w:p w:rsidR="006322DF" w:rsidRPr="004A011D" w:rsidRDefault="006322DF" w:rsidP="00E3395A">
            <w:pPr>
              <w:spacing w:line="232" w:lineRule="auto"/>
              <w:jc w:val="center"/>
              <w:rPr>
                <w:color w:val="000000"/>
                <w:spacing w:val="-2"/>
                <w:sz w:val="18"/>
              </w:rPr>
            </w:pPr>
            <w:r w:rsidRPr="004A011D">
              <w:rPr>
                <w:color w:val="000000"/>
                <w:spacing w:val="-2"/>
                <w:sz w:val="18"/>
              </w:rPr>
              <w:t xml:space="preserve">              </w:t>
            </w:r>
          </w:p>
        </w:tc>
        <w:tc>
          <w:tcPr>
            <w:tcW w:w="2245" w:type="dxa"/>
            <w:gridSpan w:val="3"/>
            <w:shd w:val="clear" w:color="auto" w:fill="FFFFFF"/>
          </w:tcPr>
          <w:p w:rsidR="006322DF" w:rsidRPr="004A011D" w:rsidRDefault="006322DF" w:rsidP="00E3395A">
            <w:pPr>
              <w:spacing w:line="232" w:lineRule="auto"/>
              <w:jc w:val="center"/>
              <w:rPr>
                <w:color w:val="000000"/>
                <w:spacing w:val="-2"/>
                <w:sz w:val="18"/>
              </w:rPr>
            </w:pPr>
            <w:r w:rsidRPr="004A011D">
              <w:rPr>
                <w:color w:val="000000"/>
                <w:spacing w:val="-2"/>
                <w:sz w:val="18"/>
              </w:rPr>
              <w:t>(подпись специалиста)</w:t>
            </w:r>
          </w:p>
        </w:tc>
        <w:tc>
          <w:tcPr>
            <w:tcW w:w="4136" w:type="dxa"/>
            <w:gridSpan w:val="11"/>
            <w:shd w:val="clear" w:color="auto" w:fill="FFFFFF"/>
          </w:tcPr>
          <w:p w:rsidR="006322DF" w:rsidRPr="004A011D" w:rsidRDefault="006322DF" w:rsidP="00E3395A">
            <w:pPr>
              <w:spacing w:line="232" w:lineRule="auto"/>
              <w:jc w:val="center"/>
              <w:rPr>
                <w:color w:val="000000"/>
                <w:spacing w:val="-2"/>
                <w:sz w:val="18"/>
              </w:rPr>
            </w:pPr>
            <w:r w:rsidRPr="004A011D">
              <w:rPr>
                <w:color w:val="000000"/>
                <w:spacing w:val="-2"/>
                <w:sz w:val="18"/>
              </w:rPr>
              <w:t>(Ф.И.О. специалиста)</w:t>
            </w:r>
          </w:p>
        </w:tc>
      </w:tr>
      <w:tr w:rsidR="006322DF" w:rsidRPr="004A011D" w:rsidTr="00616B3E">
        <w:trPr>
          <w:gridAfter w:val="2"/>
          <w:wAfter w:w="146" w:type="dxa"/>
          <w:trHeight w:hRule="exact" w:val="589"/>
        </w:trPr>
        <w:tc>
          <w:tcPr>
            <w:tcW w:w="3353" w:type="dxa"/>
            <w:gridSpan w:val="6"/>
            <w:vMerge/>
            <w:shd w:val="clear" w:color="auto" w:fill="FFFFFF"/>
          </w:tcPr>
          <w:p w:rsidR="006322DF" w:rsidRPr="004A011D" w:rsidRDefault="006322DF" w:rsidP="00E3395A"/>
        </w:tc>
        <w:tc>
          <w:tcPr>
            <w:tcW w:w="6381" w:type="dxa"/>
            <w:gridSpan w:val="14"/>
          </w:tcPr>
          <w:p w:rsidR="006322DF" w:rsidRPr="004A011D" w:rsidRDefault="006322DF" w:rsidP="00E3395A"/>
        </w:tc>
      </w:tr>
      <w:tr w:rsidR="006322DF" w:rsidRPr="004A011D" w:rsidTr="00B32C9E">
        <w:trPr>
          <w:gridAfter w:val="2"/>
          <w:wAfter w:w="146" w:type="dxa"/>
          <w:trHeight w:hRule="exact" w:val="454"/>
        </w:trPr>
        <w:tc>
          <w:tcPr>
            <w:tcW w:w="3353" w:type="dxa"/>
            <w:gridSpan w:val="6"/>
            <w:shd w:val="clear" w:color="auto" w:fill="FFFFFF"/>
            <w:tcMar>
              <w:left w:w="645" w:type="dxa"/>
            </w:tcMar>
          </w:tcPr>
          <w:p w:rsidR="00616B3E" w:rsidRDefault="00616B3E" w:rsidP="00E3395A">
            <w:pPr>
              <w:spacing w:line="232" w:lineRule="auto"/>
              <w:rPr>
                <w:b/>
                <w:color w:val="000000"/>
                <w:spacing w:val="-2"/>
              </w:rPr>
            </w:pPr>
          </w:p>
          <w:p w:rsidR="006322DF" w:rsidRPr="004A011D" w:rsidRDefault="006322DF" w:rsidP="00E3395A">
            <w:pPr>
              <w:spacing w:line="232" w:lineRule="auto"/>
              <w:rPr>
                <w:b/>
                <w:color w:val="000000"/>
                <w:spacing w:val="-2"/>
              </w:rPr>
            </w:pPr>
            <w:r w:rsidRPr="004A011D">
              <w:rPr>
                <w:b/>
                <w:color w:val="000000"/>
                <w:spacing w:val="-2"/>
              </w:rPr>
              <w:t>Документы предоставил:</w:t>
            </w:r>
          </w:p>
        </w:tc>
        <w:tc>
          <w:tcPr>
            <w:tcW w:w="6381" w:type="dxa"/>
            <w:gridSpan w:val="14"/>
          </w:tcPr>
          <w:p w:rsidR="006322DF" w:rsidRPr="004A011D" w:rsidRDefault="006322DF" w:rsidP="00E3395A"/>
        </w:tc>
      </w:tr>
      <w:tr w:rsidR="006322DF" w:rsidRPr="004A011D" w:rsidTr="00B32C9E">
        <w:trPr>
          <w:gridAfter w:val="2"/>
          <w:wAfter w:w="146" w:type="dxa"/>
          <w:trHeight w:hRule="exact" w:val="439"/>
        </w:trPr>
        <w:tc>
          <w:tcPr>
            <w:tcW w:w="2230" w:type="dxa"/>
            <w:gridSpan w:val="5"/>
            <w:shd w:val="clear" w:color="auto" w:fill="FFFFFF"/>
          </w:tcPr>
          <w:p w:rsidR="006322DF" w:rsidRPr="004A011D" w:rsidRDefault="006322DF" w:rsidP="00E3395A">
            <w:pPr>
              <w:spacing w:line="232" w:lineRule="auto"/>
              <w:jc w:val="center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Заявитель</w:t>
            </w:r>
          </w:p>
        </w:tc>
        <w:tc>
          <w:tcPr>
            <w:tcW w:w="1123" w:type="dxa"/>
          </w:tcPr>
          <w:p w:rsidR="006322DF" w:rsidRPr="004A011D" w:rsidRDefault="006322DF" w:rsidP="00E3395A"/>
        </w:tc>
        <w:tc>
          <w:tcPr>
            <w:tcW w:w="2245" w:type="dxa"/>
            <w:gridSpan w:val="3"/>
            <w:shd w:val="clear" w:color="auto" w:fill="FFFFFF"/>
          </w:tcPr>
          <w:p w:rsidR="006322DF" w:rsidRPr="004A011D" w:rsidRDefault="006322DF" w:rsidP="00E3395A">
            <w:pPr>
              <w:spacing w:line="232" w:lineRule="auto"/>
              <w:jc w:val="center"/>
              <w:rPr>
                <w:rFonts w:ascii="Arial" w:hAnsi="Arial" w:cs="Arial"/>
                <w:color w:val="000000"/>
                <w:spacing w:val="-2"/>
                <w:sz w:val="18"/>
              </w:rPr>
            </w:pPr>
            <w:r w:rsidRPr="004A011D">
              <w:rPr>
                <w:rFonts w:ascii="Arial" w:hAnsi="Arial" w:cs="Arial"/>
                <w:color w:val="000000"/>
                <w:spacing w:val="-2"/>
                <w:sz w:val="18"/>
              </w:rPr>
              <w:t>________________</w:t>
            </w:r>
          </w:p>
        </w:tc>
        <w:tc>
          <w:tcPr>
            <w:tcW w:w="4136" w:type="dxa"/>
            <w:gridSpan w:val="11"/>
            <w:shd w:val="clear" w:color="auto" w:fill="FFFFFF"/>
          </w:tcPr>
          <w:p w:rsidR="006322DF" w:rsidRPr="004A011D" w:rsidRDefault="006322DF" w:rsidP="00E3395A">
            <w:pPr>
              <w:spacing w:line="232" w:lineRule="auto"/>
              <w:jc w:val="center"/>
              <w:rPr>
                <w:color w:val="000000"/>
                <w:spacing w:val="-2"/>
              </w:rPr>
            </w:pPr>
          </w:p>
        </w:tc>
      </w:tr>
      <w:tr w:rsidR="006322DF" w:rsidRPr="004A011D" w:rsidTr="00B32C9E">
        <w:trPr>
          <w:gridAfter w:val="2"/>
          <w:wAfter w:w="146" w:type="dxa"/>
          <w:trHeight w:hRule="exact" w:val="453"/>
        </w:trPr>
        <w:tc>
          <w:tcPr>
            <w:tcW w:w="3353" w:type="dxa"/>
            <w:gridSpan w:val="6"/>
          </w:tcPr>
          <w:p w:rsidR="006322DF" w:rsidRPr="004A011D" w:rsidRDefault="006322DF" w:rsidP="00E3395A"/>
        </w:tc>
        <w:tc>
          <w:tcPr>
            <w:tcW w:w="2245" w:type="dxa"/>
            <w:gridSpan w:val="3"/>
            <w:shd w:val="clear" w:color="auto" w:fill="FFFFFF"/>
          </w:tcPr>
          <w:p w:rsidR="006322DF" w:rsidRPr="004A011D" w:rsidRDefault="006322DF" w:rsidP="00E3395A">
            <w:pPr>
              <w:spacing w:line="232" w:lineRule="auto"/>
              <w:jc w:val="center"/>
              <w:rPr>
                <w:color w:val="000000"/>
                <w:spacing w:val="-2"/>
                <w:sz w:val="18"/>
              </w:rPr>
            </w:pPr>
            <w:r w:rsidRPr="004A011D">
              <w:rPr>
                <w:color w:val="000000"/>
                <w:spacing w:val="-2"/>
                <w:sz w:val="18"/>
              </w:rPr>
              <w:t>(подпись заявителя)</w:t>
            </w:r>
          </w:p>
        </w:tc>
        <w:tc>
          <w:tcPr>
            <w:tcW w:w="4136" w:type="dxa"/>
            <w:gridSpan w:val="11"/>
            <w:shd w:val="clear" w:color="auto" w:fill="FFFFFF"/>
          </w:tcPr>
          <w:p w:rsidR="006322DF" w:rsidRPr="004A011D" w:rsidRDefault="006322DF" w:rsidP="00E3395A">
            <w:pPr>
              <w:spacing w:line="232" w:lineRule="auto"/>
              <w:jc w:val="center"/>
              <w:rPr>
                <w:color w:val="000000"/>
                <w:spacing w:val="-2"/>
                <w:sz w:val="18"/>
              </w:rPr>
            </w:pPr>
            <w:r w:rsidRPr="004A011D">
              <w:rPr>
                <w:color w:val="000000"/>
                <w:spacing w:val="-2"/>
                <w:sz w:val="18"/>
              </w:rPr>
              <w:t>(Ф.И.О. заявителя)</w:t>
            </w:r>
          </w:p>
        </w:tc>
      </w:tr>
      <w:tr w:rsidR="006322DF" w:rsidRPr="004A011D" w:rsidTr="00D17BC4">
        <w:trPr>
          <w:gridAfter w:val="2"/>
          <w:wAfter w:w="146" w:type="dxa"/>
          <w:trHeight w:hRule="exact" w:val="625"/>
        </w:trPr>
        <w:tc>
          <w:tcPr>
            <w:tcW w:w="9734" w:type="dxa"/>
            <w:gridSpan w:val="20"/>
            <w:vMerge w:val="restart"/>
            <w:shd w:val="clear" w:color="auto" w:fill="FFFFFF"/>
            <w:tcMar>
              <w:left w:w="645" w:type="dxa"/>
              <w:right w:w="287" w:type="dxa"/>
            </w:tcMar>
          </w:tcPr>
          <w:p w:rsidR="006322DF" w:rsidRPr="004A011D" w:rsidRDefault="006322DF" w:rsidP="00E3395A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lastRenderedPageBreak/>
              <w:t>В соответствии со статьей 9 Федерального Закона от 27.07.2006 г. № 152-ФЗ «О персональных данных» даю согласие на обработку моих персональных данных, в том числе в электронном виде.</w:t>
            </w:r>
          </w:p>
        </w:tc>
      </w:tr>
      <w:tr w:rsidR="006322DF" w:rsidRPr="004A011D" w:rsidTr="00D17BC4">
        <w:trPr>
          <w:gridAfter w:val="2"/>
          <w:wAfter w:w="146" w:type="dxa"/>
          <w:trHeight w:hRule="exact" w:val="117"/>
        </w:trPr>
        <w:tc>
          <w:tcPr>
            <w:tcW w:w="9734" w:type="dxa"/>
            <w:gridSpan w:val="20"/>
            <w:vMerge/>
            <w:shd w:val="clear" w:color="auto" w:fill="FFFFFF"/>
          </w:tcPr>
          <w:p w:rsidR="006322DF" w:rsidRPr="004A011D" w:rsidRDefault="006322DF" w:rsidP="00E3395A"/>
        </w:tc>
      </w:tr>
      <w:tr w:rsidR="006322DF" w:rsidRPr="004A011D" w:rsidTr="00B32C9E">
        <w:trPr>
          <w:gridAfter w:val="2"/>
          <w:wAfter w:w="146" w:type="dxa"/>
          <w:trHeight w:hRule="exact" w:val="553"/>
        </w:trPr>
        <w:tc>
          <w:tcPr>
            <w:tcW w:w="3353" w:type="dxa"/>
            <w:gridSpan w:val="6"/>
            <w:shd w:val="clear" w:color="auto" w:fill="FFFFFF"/>
            <w:vAlign w:val="bottom"/>
          </w:tcPr>
          <w:p w:rsidR="006322DF" w:rsidRPr="004A011D" w:rsidRDefault="006322DF" w:rsidP="00E3395A">
            <w:pPr>
              <w:spacing w:line="232" w:lineRule="auto"/>
              <w:jc w:val="center"/>
              <w:rPr>
                <w:rFonts w:ascii="Arial" w:hAnsi="Arial" w:cs="Arial"/>
                <w:color w:val="000000"/>
                <w:spacing w:val="-2"/>
                <w:sz w:val="18"/>
              </w:rPr>
            </w:pPr>
            <w:r w:rsidRPr="004A011D">
              <w:rPr>
                <w:rFonts w:ascii="Arial" w:hAnsi="Arial" w:cs="Arial"/>
                <w:color w:val="000000"/>
                <w:spacing w:val="-2"/>
                <w:sz w:val="18"/>
              </w:rPr>
              <w:t>________________</w:t>
            </w:r>
          </w:p>
        </w:tc>
        <w:tc>
          <w:tcPr>
            <w:tcW w:w="3255" w:type="dxa"/>
            <w:gridSpan w:val="5"/>
            <w:shd w:val="clear" w:color="auto" w:fill="FFFFFF"/>
            <w:vAlign w:val="center"/>
          </w:tcPr>
          <w:p w:rsidR="006322DF" w:rsidRPr="004A011D" w:rsidRDefault="006322DF" w:rsidP="00E3395A">
            <w:pPr>
              <w:spacing w:line="232" w:lineRule="auto"/>
              <w:jc w:val="center"/>
              <w:rPr>
                <w:color w:val="000000"/>
                <w:spacing w:val="-2"/>
              </w:rPr>
            </w:pPr>
          </w:p>
        </w:tc>
        <w:tc>
          <w:tcPr>
            <w:tcW w:w="3126" w:type="dxa"/>
            <w:gridSpan w:val="9"/>
            <w:shd w:val="clear" w:color="auto" w:fill="FFFFFF"/>
          </w:tcPr>
          <w:p w:rsidR="006322DF" w:rsidRPr="004A011D" w:rsidRDefault="006322DF" w:rsidP="00E3395A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«_____» _____________ 201_г.</w:t>
            </w:r>
          </w:p>
        </w:tc>
      </w:tr>
      <w:tr w:rsidR="006322DF" w:rsidRPr="004A011D" w:rsidTr="00B32C9E">
        <w:trPr>
          <w:gridAfter w:val="2"/>
          <w:wAfter w:w="146" w:type="dxa"/>
          <w:trHeight w:hRule="exact" w:val="454"/>
        </w:trPr>
        <w:tc>
          <w:tcPr>
            <w:tcW w:w="3353" w:type="dxa"/>
            <w:gridSpan w:val="6"/>
            <w:shd w:val="clear" w:color="auto" w:fill="FFFFFF"/>
          </w:tcPr>
          <w:p w:rsidR="006322DF" w:rsidRPr="004A011D" w:rsidRDefault="006322DF" w:rsidP="00E3395A">
            <w:pPr>
              <w:spacing w:line="232" w:lineRule="auto"/>
              <w:jc w:val="center"/>
              <w:rPr>
                <w:color w:val="000000"/>
                <w:spacing w:val="-2"/>
                <w:sz w:val="18"/>
              </w:rPr>
            </w:pPr>
            <w:r w:rsidRPr="004A011D">
              <w:rPr>
                <w:color w:val="000000"/>
                <w:spacing w:val="-2"/>
                <w:sz w:val="18"/>
              </w:rPr>
              <w:t>(подпись заявителя)</w:t>
            </w:r>
          </w:p>
        </w:tc>
        <w:tc>
          <w:tcPr>
            <w:tcW w:w="3255" w:type="dxa"/>
            <w:gridSpan w:val="5"/>
            <w:shd w:val="clear" w:color="auto" w:fill="FFFFFF"/>
          </w:tcPr>
          <w:p w:rsidR="006322DF" w:rsidRPr="004A011D" w:rsidRDefault="006322DF" w:rsidP="00E3395A">
            <w:pPr>
              <w:spacing w:line="232" w:lineRule="auto"/>
              <w:jc w:val="center"/>
              <w:rPr>
                <w:color w:val="000000"/>
                <w:spacing w:val="-2"/>
                <w:sz w:val="18"/>
              </w:rPr>
            </w:pPr>
            <w:r w:rsidRPr="004A011D">
              <w:rPr>
                <w:color w:val="000000"/>
                <w:spacing w:val="-2"/>
                <w:sz w:val="18"/>
              </w:rPr>
              <w:t>(Ф.И.О. заявителя)</w:t>
            </w:r>
          </w:p>
        </w:tc>
        <w:tc>
          <w:tcPr>
            <w:tcW w:w="3126" w:type="dxa"/>
            <w:gridSpan w:val="9"/>
          </w:tcPr>
          <w:p w:rsidR="006322DF" w:rsidRPr="004A011D" w:rsidRDefault="006322DF" w:rsidP="00E3395A"/>
        </w:tc>
      </w:tr>
      <w:tr w:rsidR="006322DF" w:rsidRPr="004A011D" w:rsidTr="00B32C9E">
        <w:trPr>
          <w:gridAfter w:val="2"/>
          <w:wAfter w:w="146" w:type="dxa"/>
          <w:trHeight w:hRule="exact" w:val="453"/>
        </w:trPr>
        <w:tc>
          <w:tcPr>
            <w:tcW w:w="6608" w:type="dxa"/>
            <w:gridSpan w:val="11"/>
            <w:shd w:val="clear" w:color="auto" w:fill="FFFFFF"/>
            <w:tcMar>
              <w:left w:w="645" w:type="dxa"/>
            </w:tcMar>
          </w:tcPr>
          <w:p w:rsidR="006322DF" w:rsidRPr="004A011D" w:rsidRDefault="006322DF" w:rsidP="00E3395A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 xml:space="preserve">Дата выдачи расписки: </w:t>
            </w:r>
          </w:p>
        </w:tc>
        <w:tc>
          <w:tcPr>
            <w:tcW w:w="3126" w:type="dxa"/>
            <w:gridSpan w:val="9"/>
          </w:tcPr>
          <w:p w:rsidR="006322DF" w:rsidRPr="004A011D" w:rsidRDefault="006322DF" w:rsidP="00E3395A"/>
        </w:tc>
      </w:tr>
      <w:tr w:rsidR="006322DF" w:rsidRPr="004A011D" w:rsidTr="00B32C9E">
        <w:trPr>
          <w:gridAfter w:val="2"/>
          <w:wAfter w:w="146" w:type="dxa"/>
          <w:trHeight w:hRule="exact" w:val="439"/>
        </w:trPr>
        <w:tc>
          <w:tcPr>
            <w:tcW w:w="6608" w:type="dxa"/>
            <w:gridSpan w:val="11"/>
            <w:shd w:val="clear" w:color="auto" w:fill="FFFFFF"/>
            <w:tcMar>
              <w:left w:w="645" w:type="dxa"/>
            </w:tcMar>
          </w:tcPr>
          <w:p w:rsidR="006322DF" w:rsidRPr="004A011D" w:rsidRDefault="006322DF" w:rsidP="00E3395A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 xml:space="preserve">Дата окончания срока предоставления услуги: </w:t>
            </w:r>
          </w:p>
        </w:tc>
        <w:tc>
          <w:tcPr>
            <w:tcW w:w="3126" w:type="dxa"/>
            <w:gridSpan w:val="9"/>
          </w:tcPr>
          <w:p w:rsidR="006322DF" w:rsidRPr="004A011D" w:rsidRDefault="006322DF" w:rsidP="00E3395A"/>
        </w:tc>
      </w:tr>
      <w:tr w:rsidR="006322DF" w:rsidRPr="004A011D" w:rsidTr="00D17BC4">
        <w:trPr>
          <w:gridAfter w:val="2"/>
          <w:wAfter w:w="146" w:type="dxa"/>
          <w:trHeight w:hRule="exact" w:val="484"/>
        </w:trPr>
        <w:tc>
          <w:tcPr>
            <w:tcW w:w="9734" w:type="dxa"/>
            <w:gridSpan w:val="20"/>
            <w:shd w:val="clear" w:color="auto" w:fill="FFFFFF"/>
            <w:tcMar>
              <w:left w:w="645" w:type="dxa"/>
            </w:tcMar>
          </w:tcPr>
          <w:p w:rsidR="006322DF" w:rsidRPr="004A011D" w:rsidRDefault="006322DF" w:rsidP="00E3395A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 xml:space="preserve">За результатом оказания услуги Заявителю необходимо обратиться </w:t>
            </w:r>
            <w:proofErr w:type="gramStart"/>
            <w:r w:rsidRPr="004A011D">
              <w:rPr>
                <w:color w:val="000000"/>
                <w:spacing w:val="-2"/>
              </w:rPr>
              <w:t>в</w:t>
            </w:r>
            <w:proofErr w:type="gramEnd"/>
          </w:p>
        </w:tc>
      </w:tr>
      <w:tr w:rsidR="006322DF" w:rsidRPr="004A011D" w:rsidTr="00D17BC4">
        <w:trPr>
          <w:gridAfter w:val="2"/>
          <w:wAfter w:w="146" w:type="dxa"/>
          <w:trHeight w:hRule="exact" w:val="453"/>
        </w:trPr>
        <w:tc>
          <w:tcPr>
            <w:tcW w:w="9734" w:type="dxa"/>
            <w:gridSpan w:val="20"/>
            <w:shd w:val="clear" w:color="auto" w:fill="FFFFFF"/>
            <w:tcMar>
              <w:left w:w="645" w:type="dxa"/>
            </w:tcMar>
          </w:tcPr>
          <w:p w:rsidR="006322DF" w:rsidRPr="004A011D" w:rsidRDefault="006322DF" w:rsidP="00E3395A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 xml:space="preserve">Адрес: </w:t>
            </w:r>
          </w:p>
        </w:tc>
      </w:tr>
      <w:tr w:rsidR="006322DF" w:rsidRPr="004A011D" w:rsidTr="00D17BC4">
        <w:trPr>
          <w:gridAfter w:val="2"/>
          <w:wAfter w:w="146" w:type="dxa"/>
          <w:trHeight w:hRule="exact" w:val="326"/>
        </w:trPr>
        <w:tc>
          <w:tcPr>
            <w:tcW w:w="9734" w:type="dxa"/>
            <w:gridSpan w:val="20"/>
            <w:shd w:val="clear" w:color="auto" w:fill="FFFFFF"/>
            <w:tcMar>
              <w:left w:w="645" w:type="dxa"/>
            </w:tcMar>
          </w:tcPr>
          <w:p w:rsidR="006322DF" w:rsidRPr="004A011D" w:rsidRDefault="006322DF" w:rsidP="00E3395A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 xml:space="preserve">Телефон: </w:t>
            </w:r>
          </w:p>
        </w:tc>
      </w:tr>
      <w:tr w:rsidR="006322DF" w:rsidRPr="004A011D" w:rsidTr="00B32C9E">
        <w:trPr>
          <w:gridAfter w:val="2"/>
          <w:wAfter w:w="146" w:type="dxa"/>
          <w:trHeight w:hRule="exact" w:val="439"/>
        </w:trPr>
        <w:tc>
          <w:tcPr>
            <w:tcW w:w="553" w:type="dxa"/>
          </w:tcPr>
          <w:p w:rsidR="006322DF" w:rsidRPr="004A011D" w:rsidRDefault="006322DF" w:rsidP="00E3395A"/>
        </w:tc>
        <w:tc>
          <w:tcPr>
            <w:tcW w:w="112" w:type="dxa"/>
            <w:tcBorders>
              <w:bottom w:val="single" w:sz="4" w:space="0" w:color="auto"/>
            </w:tcBorders>
          </w:tcPr>
          <w:p w:rsidR="006322DF" w:rsidRPr="004A011D" w:rsidRDefault="006322DF" w:rsidP="00E3395A"/>
        </w:tc>
        <w:tc>
          <w:tcPr>
            <w:tcW w:w="8627" w:type="dxa"/>
            <w:gridSpan w:val="16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6322DF" w:rsidRPr="004A011D" w:rsidRDefault="006322DF" w:rsidP="00E3395A">
            <w:pPr>
              <w:spacing w:line="232" w:lineRule="auto"/>
              <w:rPr>
                <w:b/>
                <w:color w:val="000000"/>
                <w:spacing w:val="-2"/>
              </w:rPr>
            </w:pPr>
            <w:r w:rsidRPr="004A011D">
              <w:rPr>
                <w:b/>
                <w:color w:val="000000"/>
                <w:spacing w:val="-2"/>
              </w:rPr>
              <w:t>После предоставления государственной и муниципальной услуги выданы документы:</w:t>
            </w:r>
          </w:p>
        </w:tc>
        <w:tc>
          <w:tcPr>
            <w:tcW w:w="442" w:type="dxa"/>
            <w:gridSpan w:val="2"/>
          </w:tcPr>
          <w:p w:rsidR="006322DF" w:rsidRPr="004A011D" w:rsidRDefault="006322DF" w:rsidP="00E3395A"/>
        </w:tc>
      </w:tr>
      <w:tr w:rsidR="006322DF" w:rsidRPr="004A011D" w:rsidTr="00B32C9E">
        <w:trPr>
          <w:gridAfter w:val="2"/>
          <w:wAfter w:w="146" w:type="dxa"/>
          <w:trHeight w:hRule="exact" w:val="340"/>
        </w:trPr>
        <w:tc>
          <w:tcPr>
            <w:tcW w:w="553" w:type="dxa"/>
            <w:tcBorders>
              <w:right w:val="single" w:sz="4" w:space="0" w:color="auto"/>
            </w:tcBorders>
          </w:tcPr>
          <w:p w:rsidR="006322DF" w:rsidRPr="004A011D" w:rsidRDefault="006322DF" w:rsidP="00E3395A"/>
        </w:tc>
        <w:tc>
          <w:tcPr>
            <w:tcW w:w="6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22DF" w:rsidRPr="004A011D" w:rsidRDefault="006322DF" w:rsidP="00E3395A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 xml:space="preserve">№ </w:t>
            </w:r>
            <w:proofErr w:type="spellStart"/>
            <w:proofErr w:type="gramStart"/>
            <w:r w:rsidRPr="004A011D">
              <w:rPr>
                <w:b/>
                <w:color w:val="000000"/>
                <w:spacing w:val="-2"/>
                <w:sz w:val="18"/>
              </w:rPr>
              <w:t>п</w:t>
            </w:r>
            <w:proofErr w:type="spellEnd"/>
            <w:proofErr w:type="gramEnd"/>
            <w:r w:rsidRPr="004A011D">
              <w:rPr>
                <w:b/>
                <w:color w:val="000000"/>
                <w:spacing w:val="-2"/>
                <w:sz w:val="18"/>
              </w:rPr>
              <w:t>/</w:t>
            </w:r>
            <w:proofErr w:type="spellStart"/>
            <w:r w:rsidRPr="004A011D">
              <w:rPr>
                <w:b/>
                <w:color w:val="000000"/>
                <w:spacing w:val="-2"/>
                <w:sz w:val="18"/>
              </w:rPr>
              <w:t>п</w:t>
            </w:r>
            <w:proofErr w:type="spellEnd"/>
          </w:p>
        </w:tc>
        <w:tc>
          <w:tcPr>
            <w:tcW w:w="485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22DF" w:rsidRPr="004A011D" w:rsidRDefault="006322DF" w:rsidP="00E3395A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>Наименование и реквизиты документа</w:t>
            </w:r>
          </w:p>
        </w:tc>
        <w:tc>
          <w:tcPr>
            <w:tcW w:w="32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22DF" w:rsidRPr="004A011D" w:rsidRDefault="006322DF" w:rsidP="00E3395A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>Кол-во экземпляров</w:t>
            </w:r>
          </w:p>
        </w:tc>
        <w:tc>
          <w:tcPr>
            <w:tcW w:w="442" w:type="dxa"/>
            <w:gridSpan w:val="2"/>
            <w:tcBorders>
              <w:left w:val="single" w:sz="4" w:space="0" w:color="auto"/>
            </w:tcBorders>
          </w:tcPr>
          <w:p w:rsidR="006322DF" w:rsidRPr="004A011D" w:rsidRDefault="006322DF" w:rsidP="00E3395A"/>
        </w:tc>
      </w:tr>
      <w:tr w:rsidR="006322DF" w:rsidRPr="004A011D" w:rsidTr="00B32C9E">
        <w:trPr>
          <w:gridAfter w:val="2"/>
          <w:wAfter w:w="146" w:type="dxa"/>
          <w:trHeight w:hRule="exact" w:val="226"/>
        </w:trPr>
        <w:tc>
          <w:tcPr>
            <w:tcW w:w="553" w:type="dxa"/>
            <w:tcBorders>
              <w:right w:val="single" w:sz="4" w:space="0" w:color="auto"/>
            </w:tcBorders>
          </w:tcPr>
          <w:p w:rsidR="006322DF" w:rsidRPr="004A011D" w:rsidRDefault="006322DF" w:rsidP="00E3395A"/>
        </w:tc>
        <w:tc>
          <w:tcPr>
            <w:tcW w:w="6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22DF" w:rsidRPr="004A011D" w:rsidRDefault="006322DF" w:rsidP="00E3395A"/>
        </w:tc>
        <w:tc>
          <w:tcPr>
            <w:tcW w:w="485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22DF" w:rsidRPr="004A011D" w:rsidRDefault="006322DF" w:rsidP="00E3395A"/>
        </w:tc>
        <w:tc>
          <w:tcPr>
            <w:tcW w:w="1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22DF" w:rsidRPr="004A011D" w:rsidRDefault="006322DF" w:rsidP="00E3395A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>подлинные</w:t>
            </w:r>
          </w:p>
        </w:tc>
        <w:tc>
          <w:tcPr>
            <w:tcW w:w="1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22DF" w:rsidRPr="004A011D" w:rsidRDefault="006322DF" w:rsidP="00E3395A">
            <w:pPr>
              <w:spacing w:line="232" w:lineRule="auto"/>
              <w:jc w:val="center"/>
              <w:rPr>
                <w:b/>
                <w:color w:val="000000"/>
                <w:spacing w:val="-2"/>
                <w:sz w:val="18"/>
              </w:rPr>
            </w:pPr>
            <w:r w:rsidRPr="004A011D">
              <w:rPr>
                <w:b/>
                <w:color w:val="000000"/>
                <w:spacing w:val="-2"/>
                <w:sz w:val="18"/>
              </w:rPr>
              <w:t>копии</w:t>
            </w:r>
          </w:p>
        </w:tc>
        <w:tc>
          <w:tcPr>
            <w:tcW w:w="442" w:type="dxa"/>
            <w:gridSpan w:val="2"/>
            <w:tcBorders>
              <w:left w:val="single" w:sz="4" w:space="0" w:color="auto"/>
            </w:tcBorders>
          </w:tcPr>
          <w:p w:rsidR="006322DF" w:rsidRPr="004A011D" w:rsidRDefault="006322DF" w:rsidP="00E3395A"/>
        </w:tc>
      </w:tr>
      <w:tr w:rsidR="006322DF" w:rsidRPr="004A011D" w:rsidTr="00B32C9E">
        <w:trPr>
          <w:gridAfter w:val="2"/>
          <w:wAfter w:w="146" w:type="dxa"/>
          <w:trHeight w:hRule="exact" w:val="439"/>
        </w:trPr>
        <w:tc>
          <w:tcPr>
            <w:tcW w:w="553" w:type="dxa"/>
            <w:tcBorders>
              <w:right w:val="single" w:sz="4" w:space="0" w:color="auto"/>
            </w:tcBorders>
          </w:tcPr>
          <w:p w:rsidR="006322DF" w:rsidRPr="004A011D" w:rsidRDefault="006322DF" w:rsidP="00E3395A"/>
        </w:tc>
        <w:tc>
          <w:tcPr>
            <w:tcW w:w="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22DF" w:rsidRPr="004A011D" w:rsidRDefault="006322DF" w:rsidP="00E3395A">
            <w:pPr>
              <w:spacing w:line="232" w:lineRule="auto"/>
              <w:jc w:val="center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1</w:t>
            </w:r>
          </w:p>
        </w:tc>
        <w:tc>
          <w:tcPr>
            <w:tcW w:w="48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22DF" w:rsidRPr="004A011D" w:rsidRDefault="006322DF" w:rsidP="00E3395A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1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22DF" w:rsidRPr="004A011D" w:rsidRDefault="006322DF" w:rsidP="00D17BC4">
            <w:pPr>
              <w:spacing w:line="232" w:lineRule="auto"/>
              <w:ind w:left="-1413"/>
              <w:rPr>
                <w:b/>
                <w:color w:val="000000"/>
                <w:spacing w:val="-2"/>
              </w:rPr>
            </w:pPr>
          </w:p>
        </w:tc>
        <w:tc>
          <w:tcPr>
            <w:tcW w:w="1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22DF" w:rsidRPr="004A011D" w:rsidRDefault="006322DF" w:rsidP="00E3395A">
            <w:pPr>
              <w:spacing w:line="232" w:lineRule="auto"/>
              <w:rPr>
                <w:b/>
                <w:color w:val="000000"/>
                <w:spacing w:val="-2"/>
              </w:rPr>
            </w:pPr>
          </w:p>
        </w:tc>
        <w:tc>
          <w:tcPr>
            <w:tcW w:w="442" w:type="dxa"/>
            <w:gridSpan w:val="2"/>
            <w:tcBorders>
              <w:left w:val="single" w:sz="4" w:space="0" w:color="auto"/>
            </w:tcBorders>
          </w:tcPr>
          <w:p w:rsidR="006322DF" w:rsidRPr="004A011D" w:rsidRDefault="006322DF" w:rsidP="00E3395A"/>
        </w:tc>
      </w:tr>
      <w:tr w:rsidR="006322DF" w:rsidRPr="004A011D" w:rsidTr="00B32C9E">
        <w:trPr>
          <w:gridAfter w:val="2"/>
          <w:wAfter w:w="146" w:type="dxa"/>
          <w:trHeight w:hRule="exact" w:val="454"/>
        </w:trPr>
        <w:tc>
          <w:tcPr>
            <w:tcW w:w="553" w:type="dxa"/>
            <w:tcBorders>
              <w:right w:val="single" w:sz="4" w:space="0" w:color="auto"/>
            </w:tcBorders>
          </w:tcPr>
          <w:p w:rsidR="006322DF" w:rsidRPr="004A011D" w:rsidRDefault="006322DF" w:rsidP="00E3395A"/>
        </w:tc>
        <w:tc>
          <w:tcPr>
            <w:tcW w:w="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22DF" w:rsidRPr="004A011D" w:rsidRDefault="006322DF" w:rsidP="00E3395A">
            <w:pPr>
              <w:spacing w:line="232" w:lineRule="auto"/>
              <w:jc w:val="center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2</w:t>
            </w:r>
          </w:p>
        </w:tc>
        <w:tc>
          <w:tcPr>
            <w:tcW w:w="48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22DF" w:rsidRPr="004A011D" w:rsidRDefault="006322DF" w:rsidP="00E3395A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1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22DF" w:rsidRPr="004A011D" w:rsidRDefault="006322DF" w:rsidP="00E3395A">
            <w:pPr>
              <w:spacing w:line="232" w:lineRule="auto"/>
              <w:rPr>
                <w:b/>
                <w:color w:val="000000"/>
                <w:spacing w:val="-2"/>
              </w:rPr>
            </w:pPr>
          </w:p>
        </w:tc>
        <w:tc>
          <w:tcPr>
            <w:tcW w:w="1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22DF" w:rsidRPr="004A011D" w:rsidRDefault="006322DF" w:rsidP="00E3395A">
            <w:pPr>
              <w:spacing w:line="232" w:lineRule="auto"/>
              <w:rPr>
                <w:b/>
                <w:color w:val="000000"/>
                <w:spacing w:val="-2"/>
              </w:rPr>
            </w:pPr>
          </w:p>
        </w:tc>
        <w:tc>
          <w:tcPr>
            <w:tcW w:w="442" w:type="dxa"/>
            <w:gridSpan w:val="2"/>
            <w:tcBorders>
              <w:left w:val="single" w:sz="4" w:space="0" w:color="auto"/>
            </w:tcBorders>
          </w:tcPr>
          <w:p w:rsidR="006322DF" w:rsidRPr="004A011D" w:rsidRDefault="006322DF" w:rsidP="00E3395A"/>
        </w:tc>
      </w:tr>
      <w:tr w:rsidR="006322DF" w:rsidRPr="004A011D" w:rsidTr="00B32C9E">
        <w:trPr>
          <w:gridAfter w:val="2"/>
          <w:wAfter w:w="146" w:type="dxa"/>
          <w:trHeight w:hRule="exact" w:val="439"/>
        </w:trPr>
        <w:tc>
          <w:tcPr>
            <w:tcW w:w="553" w:type="dxa"/>
            <w:tcBorders>
              <w:right w:val="single" w:sz="4" w:space="0" w:color="auto"/>
            </w:tcBorders>
          </w:tcPr>
          <w:p w:rsidR="006322DF" w:rsidRPr="004A011D" w:rsidRDefault="006322DF" w:rsidP="00E3395A"/>
        </w:tc>
        <w:tc>
          <w:tcPr>
            <w:tcW w:w="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22DF" w:rsidRPr="004A011D" w:rsidRDefault="006322DF" w:rsidP="00E3395A">
            <w:pPr>
              <w:spacing w:line="232" w:lineRule="auto"/>
              <w:jc w:val="center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3</w:t>
            </w:r>
          </w:p>
        </w:tc>
        <w:tc>
          <w:tcPr>
            <w:tcW w:w="48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22DF" w:rsidRPr="004A011D" w:rsidRDefault="006322DF" w:rsidP="00E3395A">
            <w:pPr>
              <w:spacing w:line="232" w:lineRule="auto"/>
              <w:rPr>
                <w:color w:val="000000"/>
                <w:spacing w:val="-2"/>
              </w:rPr>
            </w:pPr>
          </w:p>
        </w:tc>
        <w:tc>
          <w:tcPr>
            <w:tcW w:w="1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22DF" w:rsidRPr="004A011D" w:rsidRDefault="006322DF" w:rsidP="00E3395A">
            <w:pPr>
              <w:spacing w:line="232" w:lineRule="auto"/>
              <w:rPr>
                <w:b/>
                <w:color w:val="000000"/>
                <w:spacing w:val="-2"/>
              </w:rPr>
            </w:pPr>
          </w:p>
        </w:tc>
        <w:tc>
          <w:tcPr>
            <w:tcW w:w="1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22DF" w:rsidRPr="004A011D" w:rsidRDefault="006322DF" w:rsidP="00E3395A">
            <w:pPr>
              <w:spacing w:line="232" w:lineRule="auto"/>
              <w:rPr>
                <w:b/>
                <w:color w:val="000000"/>
                <w:spacing w:val="-2"/>
              </w:rPr>
            </w:pPr>
          </w:p>
        </w:tc>
        <w:tc>
          <w:tcPr>
            <w:tcW w:w="442" w:type="dxa"/>
            <w:gridSpan w:val="2"/>
            <w:tcBorders>
              <w:left w:val="single" w:sz="4" w:space="0" w:color="auto"/>
            </w:tcBorders>
          </w:tcPr>
          <w:p w:rsidR="006322DF" w:rsidRPr="004A011D" w:rsidRDefault="006322DF" w:rsidP="00E3395A"/>
        </w:tc>
      </w:tr>
      <w:tr w:rsidR="006322DF" w:rsidRPr="004A011D" w:rsidTr="00B32C9E">
        <w:trPr>
          <w:gridAfter w:val="2"/>
          <w:wAfter w:w="146" w:type="dxa"/>
          <w:trHeight w:hRule="exact" w:val="453"/>
        </w:trPr>
        <w:tc>
          <w:tcPr>
            <w:tcW w:w="3582" w:type="dxa"/>
            <w:gridSpan w:val="7"/>
            <w:shd w:val="clear" w:color="auto" w:fill="FFFFFF"/>
            <w:tcMar>
              <w:left w:w="645" w:type="dxa"/>
            </w:tcMar>
            <w:vAlign w:val="bottom"/>
          </w:tcPr>
          <w:p w:rsidR="006322DF" w:rsidRPr="004A011D" w:rsidRDefault="006322DF" w:rsidP="00E3395A">
            <w:pPr>
              <w:spacing w:line="232" w:lineRule="auto"/>
              <w:rPr>
                <w:b/>
                <w:color w:val="000000"/>
                <w:spacing w:val="-2"/>
              </w:rPr>
            </w:pPr>
            <w:r w:rsidRPr="004A011D">
              <w:rPr>
                <w:b/>
                <w:color w:val="000000"/>
                <w:spacing w:val="-2"/>
              </w:rPr>
              <w:t>Документы выдал:</w:t>
            </w:r>
          </w:p>
        </w:tc>
        <w:tc>
          <w:tcPr>
            <w:tcW w:w="5710" w:type="dxa"/>
            <w:gridSpan w:val="11"/>
          </w:tcPr>
          <w:p w:rsidR="006322DF" w:rsidRPr="004A011D" w:rsidRDefault="006322DF" w:rsidP="00E3395A"/>
        </w:tc>
        <w:tc>
          <w:tcPr>
            <w:tcW w:w="442" w:type="dxa"/>
            <w:gridSpan w:val="2"/>
          </w:tcPr>
          <w:p w:rsidR="006322DF" w:rsidRPr="004A011D" w:rsidRDefault="006322DF" w:rsidP="00E3395A"/>
        </w:tc>
      </w:tr>
      <w:tr w:rsidR="006322DF" w:rsidRPr="004A011D" w:rsidTr="00B32C9E">
        <w:trPr>
          <w:gridAfter w:val="2"/>
          <w:wAfter w:w="146" w:type="dxa"/>
          <w:trHeight w:hRule="exact" w:val="439"/>
        </w:trPr>
        <w:tc>
          <w:tcPr>
            <w:tcW w:w="3582" w:type="dxa"/>
            <w:gridSpan w:val="7"/>
            <w:shd w:val="clear" w:color="auto" w:fill="FFFFFF"/>
            <w:tcMar>
              <w:left w:w="645" w:type="dxa"/>
            </w:tcMar>
            <w:vAlign w:val="bottom"/>
          </w:tcPr>
          <w:p w:rsidR="006322DF" w:rsidRPr="004A011D" w:rsidRDefault="006322DF" w:rsidP="00E3395A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_____________________</w:t>
            </w:r>
          </w:p>
        </w:tc>
        <w:tc>
          <w:tcPr>
            <w:tcW w:w="3353" w:type="dxa"/>
            <w:gridSpan w:val="6"/>
            <w:shd w:val="clear" w:color="auto" w:fill="FFFFFF"/>
            <w:tcMar>
              <w:left w:w="645" w:type="dxa"/>
            </w:tcMar>
            <w:vAlign w:val="bottom"/>
          </w:tcPr>
          <w:p w:rsidR="006322DF" w:rsidRPr="004A011D" w:rsidRDefault="006322DF" w:rsidP="00E3395A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__________________</w:t>
            </w:r>
          </w:p>
        </w:tc>
        <w:tc>
          <w:tcPr>
            <w:tcW w:w="2799" w:type="dxa"/>
            <w:gridSpan w:val="7"/>
            <w:shd w:val="clear" w:color="auto" w:fill="FFFFFF"/>
            <w:tcMar>
              <w:left w:w="645" w:type="dxa"/>
            </w:tcMar>
            <w:vAlign w:val="bottom"/>
          </w:tcPr>
          <w:p w:rsidR="006322DF" w:rsidRPr="004A011D" w:rsidRDefault="006322DF" w:rsidP="00E3395A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__________________</w:t>
            </w:r>
          </w:p>
        </w:tc>
      </w:tr>
      <w:tr w:rsidR="006322DF" w:rsidRPr="004A011D" w:rsidTr="00B32C9E">
        <w:trPr>
          <w:gridAfter w:val="2"/>
          <w:wAfter w:w="146" w:type="dxa"/>
          <w:trHeight w:hRule="exact" w:val="454"/>
        </w:trPr>
        <w:tc>
          <w:tcPr>
            <w:tcW w:w="3582" w:type="dxa"/>
            <w:gridSpan w:val="7"/>
            <w:vMerge w:val="restart"/>
            <w:shd w:val="clear" w:color="auto" w:fill="FFFFFF"/>
            <w:tcMar>
              <w:left w:w="645" w:type="dxa"/>
            </w:tcMar>
          </w:tcPr>
          <w:p w:rsidR="006322DF" w:rsidRPr="004A011D" w:rsidRDefault="006322DF" w:rsidP="00E3395A">
            <w:pPr>
              <w:spacing w:line="232" w:lineRule="auto"/>
              <w:rPr>
                <w:color w:val="000000"/>
                <w:spacing w:val="-2"/>
                <w:sz w:val="20"/>
              </w:rPr>
            </w:pPr>
          </w:p>
          <w:p w:rsidR="006322DF" w:rsidRPr="004A011D" w:rsidRDefault="006322DF" w:rsidP="00E3395A">
            <w:pPr>
              <w:spacing w:line="232" w:lineRule="auto"/>
              <w:rPr>
                <w:color w:val="000000"/>
                <w:spacing w:val="-2"/>
                <w:sz w:val="20"/>
              </w:rPr>
            </w:pPr>
            <w:r w:rsidRPr="004A011D">
              <w:rPr>
                <w:color w:val="000000"/>
                <w:spacing w:val="-2"/>
                <w:sz w:val="20"/>
              </w:rPr>
              <w:t xml:space="preserve">                </w:t>
            </w:r>
            <w:proofErr w:type="gramStart"/>
            <w:r w:rsidRPr="004A011D">
              <w:rPr>
                <w:color w:val="000000"/>
                <w:spacing w:val="-2"/>
                <w:sz w:val="20"/>
              </w:rPr>
              <w:t>(должность специалиста,</w:t>
            </w:r>
            <w:proofErr w:type="gramEnd"/>
          </w:p>
          <w:p w:rsidR="006322DF" w:rsidRPr="004A011D" w:rsidRDefault="006322DF" w:rsidP="00E3395A">
            <w:pPr>
              <w:spacing w:line="232" w:lineRule="auto"/>
              <w:rPr>
                <w:color w:val="000000"/>
                <w:spacing w:val="-2"/>
                <w:sz w:val="20"/>
              </w:rPr>
            </w:pPr>
            <w:r w:rsidRPr="004A011D">
              <w:rPr>
                <w:color w:val="000000"/>
                <w:spacing w:val="-2"/>
                <w:sz w:val="20"/>
              </w:rPr>
              <w:t xml:space="preserve">                </w:t>
            </w:r>
            <w:proofErr w:type="gramStart"/>
            <w:r w:rsidRPr="004A011D">
              <w:rPr>
                <w:color w:val="000000"/>
                <w:spacing w:val="-2"/>
                <w:sz w:val="20"/>
              </w:rPr>
              <w:t>принявшего</w:t>
            </w:r>
            <w:proofErr w:type="gramEnd"/>
            <w:r w:rsidRPr="004A011D">
              <w:rPr>
                <w:color w:val="000000"/>
                <w:spacing w:val="-2"/>
                <w:sz w:val="20"/>
              </w:rPr>
              <w:t xml:space="preserve"> документы)</w:t>
            </w:r>
          </w:p>
          <w:p w:rsidR="006322DF" w:rsidRPr="004A011D" w:rsidRDefault="006322DF" w:rsidP="00E3395A">
            <w:pPr>
              <w:spacing w:line="232" w:lineRule="auto"/>
              <w:rPr>
                <w:color w:val="000000"/>
                <w:spacing w:val="-2"/>
                <w:sz w:val="20"/>
              </w:rPr>
            </w:pPr>
            <w:r w:rsidRPr="004A011D">
              <w:rPr>
                <w:color w:val="000000"/>
                <w:spacing w:val="-2"/>
                <w:sz w:val="20"/>
              </w:rPr>
              <w:t xml:space="preserve">              </w:t>
            </w:r>
          </w:p>
        </w:tc>
        <w:tc>
          <w:tcPr>
            <w:tcW w:w="3353" w:type="dxa"/>
            <w:gridSpan w:val="6"/>
            <w:shd w:val="clear" w:color="auto" w:fill="FFFFFF"/>
            <w:tcMar>
              <w:left w:w="645" w:type="dxa"/>
            </w:tcMar>
          </w:tcPr>
          <w:p w:rsidR="006322DF" w:rsidRPr="004A011D" w:rsidRDefault="006322DF" w:rsidP="00E3395A">
            <w:pPr>
              <w:spacing w:line="232" w:lineRule="auto"/>
              <w:rPr>
                <w:color w:val="000000"/>
                <w:spacing w:val="-2"/>
                <w:sz w:val="20"/>
              </w:rPr>
            </w:pPr>
            <w:r w:rsidRPr="004A011D">
              <w:rPr>
                <w:color w:val="000000"/>
                <w:spacing w:val="-2"/>
                <w:sz w:val="20"/>
              </w:rPr>
              <w:t>(подпись специалиста)</w:t>
            </w:r>
          </w:p>
        </w:tc>
        <w:tc>
          <w:tcPr>
            <w:tcW w:w="2799" w:type="dxa"/>
            <w:gridSpan w:val="7"/>
            <w:shd w:val="clear" w:color="auto" w:fill="FFFFFF"/>
            <w:tcMar>
              <w:left w:w="645" w:type="dxa"/>
            </w:tcMar>
          </w:tcPr>
          <w:p w:rsidR="006322DF" w:rsidRPr="004A011D" w:rsidRDefault="006322DF" w:rsidP="00E3395A">
            <w:pPr>
              <w:spacing w:line="232" w:lineRule="auto"/>
              <w:rPr>
                <w:color w:val="000000"/>
                <w:spacing w:val="-2"/>
                <w:sz w:val="20"/>
              </w:rPr>
            </w:pPr>
            <w:r w:rsidRPr="004A011D">
              <w:rPr>
                <w:color w:val="000000"/>
                <w:spacing w:val="-2"/>
                <w:sz w:val="20"/>
              </w:rPr>
              <w:t>Ф.И.О. специалиста</w:t>
            </w:r>
          </w:p>
        </w:tc>
      </w:tr>
      <w:tr w:rsidR="006322DF" w:rsidRPr="004A011D" w:rsidTr="00B32C9E">
        <w:trPr>
          <w:gridAfter w:val="2"/>
          <w:wAfter w:w="146" w:type="dxa"/>
          <w:trHeight w:hRule="exact" w:val="567"/>
        </w:trPr>
        <w:tc>
          <w:tcPr>
            <w:tcW w:w="3582" w:type="dxa"/>
            <w:gridSpan w:val="7"/>
            <w:vMerge/>
            <w:shd w:val="clear" w:color="auto" w:fill="FFFFFF"/>
          </w:tcPr>
          <w:p w:rsidR="006322DF" w:rsidRPr="004A011D" w:rsidRDefault="006322DF" w:rsidP="00E3395A"/>
        </w:tc>
        <w:tc>
          <w:tcPr>
            <w:tcW w:w="6152" w:type="dxa"/>
            <w:gridSpan w:val="13"/>
          </w:tcPr>
          <w:p w:rsidR="006322DF" w:rsidRPr="004A011D" w:rsidRDefault="006322DF" w:rsidP="00E3395A"/>
        </w:tc>
      </w:tr>
      <w:tr w:rsidR="006322DF" w:rsidRPr="004A011D" w:rsidTr="00B32C9E">
        <w:trPr>
          <w:gridAfter w:val="2"/>
          <w:wAfter w:w="146" w:type="dxa"/>
          <w:trHeight w:hRule="exact" w:val="454"/>
        </w:trPr>
        <w:tc>
          <w:tcPr>
            <w:tcW w:w="3582" w:type="dxa"/>
            <w:gridSpan w:val="7"/>
            <w:shd w:val="clear" w:color="auto" w:fill="FFFFFF"/>
            <w:tcMar>
              <w:left w:w="645" w:type="dxa"/>
            </w:tcMar>
            <w:vAlign w:val="bottom"/>
          </w:tcPr>
          <w:p w:rsidR="006322DF" w:rsidRPr="004A011D" w:rsidRDefault="006322DF" w:rsidP="00E3395A">
            <w:pPr>
              <w:spacing w:line="232" w:lineRule="auto"/>
              <w:rPr>
                <w:b/>
                <w:color w:val="000000"/>
                <w:spacing w:val="-2"/>
              </w:rPr>
            </w:pPr>
            <w:r w:rsidRPr="004A011D">
              <w:rPr>
                <w:b/>
                <w:color w:val="000000"/>
                <w:spacing w:val="-2"/>
              </w:rPr>
              <w:t>Документы получил:</w:t>
            </w:r>
          </w:p>
        </w:tc>
        <w:tc>
          <w:tcPr>
            <w:tcW w:w="6152" w:type="dxa"/>
            <w:gridSpan w:val="13"/>
          </w:tcPr>
          <w:p w:rsidR="006322DF" w:rsidRPr="004A011D" w:rsidRDefault="006322DF" w:rsidP="00E3395A"/>
        </w:tc>
      </w:tr>
      <w:tr w:rsidR="006322DF" w:rsidRPr="004A011D" w:rsidTr="00B32C9E">
        <w:trPr>
          <w:gridAfter w:val="2"/>
          <w:wAfter w:w="146" w:type="dxa"/>
          <w:trHeight w:hRule="exact" w:val="439"/>
        </w:trPr>
        <w:tc>
          <w:tcPr>
            <w:tcW w:w="3582" w:type="dxa"/>
            <w:gridSpan w:val="7"/>
            <w:shd w:val="clear" w:color="auto" w:fill="FFFFFF"/>
            <w:vAlign w:val="center"/>
          </w:tcPr>
          <w:p w:rsidR="006322DF" w:rsidRPr="004A011D" w:rsidRDefault="006322DF" w:rsidP="00E3395A">
            <w:pPr>
              <w:spacing w:line="232" w:lineRule="auto"/>
              <w:jc w:val="center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Заявитель</w:t>
            </w:r>
          </w:p>
        </w:tc>
        <w:tc>
          <w:tcPr>
            <w:tcW w:w="3353" w:type="dxa"/>
            <w:gridSpan w:val="6"/>
            <w:shd w:val="clear" w:color="auto" w:fill="FFFFFF"/>
            <w:tcMar>
              <w:left w:w="645" w:type="dxa"/>
            </w:tcMar>
            <w:vAlign w:val="bottom"/>
          </w:tcPr>
          <w:p w:rsidR="006322DF" w:rsidRPr="004A011D" w:rsidRDefault="006322DF" w:rsidP="00E3395A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__________________</w:t>
            </w:r>
          </w:p>
        </w:tc>
        <w:tc>
          <w:tcPr>
            <w:tcW w:w="2799" w:type="dxa"/>
            <w:gridSpan w:val="7"/>
            <w:shd w:val="clear" w:color="auto" w:fill="FFFFFF"/>
            <w:tcMar>
              <w:left w:w="645" w:type="dxa"/>
            </w:tcMar>
            <w:vAlign w:val="bottom"/>
          </w:tcPr>
          <w:p w:rsidR="006322DF" w:rsidRPr="004A011D" w:rsidRDefault="006322DF" w:rsidP="00E3395A">
            <w:pPr>
              <w:spacing w:line="232" w:lineRule="auto"/>
              <w:rPr>
                <w:color w:val="000000"/>
                <w:spacing w:val="-2"/>
              </w:rPr>
            </w:pPr>
          </w:p>
        </w:tc>
      </w:tr>
      <w:tr w:rsidR="006322DF" w:rsidRPr="004A011D" w:rsidTr="00B32C9E">
        <w:trPr>
          <w:gridAfter w:val="2"/>
          <w:wAfter w:w="146" w:type="dxa"/>
          <w:trHeight w:hRule="exact" w:val="453"/>
        </w:trPr>
        <w:tc>
          <w:tcPr>
            <w:tcW w:w="3582" w:type="dxa"/>
            <w:gridSpan w:val="7"/>
          </w:tcPr>
          <w:p w:rsidR="006322DF" w:rsidRPr="004A011D" w:rsidRDefault="006322DF" w:rsidP="00E3395A"/>
        </w:tc>
        <w:tc>
          <w:tcPr>
            <w:tcW w:w="3353" w:type="dxa"/>
            <w:gridSpan w:val="6"/>
            <w:shd w:val="clear" w:color="auto" w:fill="FFFFFF"/>
            <w:tcMar>
              <w:left w:w="645" w:type="dxa"/>
            </w:tcMar>
          </w:tcPr>
          <w:p w:rsidR="006322DF" w:rsidRPr="004A011D" w:rsidRDefault="006322DF" w:rsidP="00E3395A">
            <w:pPr>
              <w:spacing w:line="232" w:lineRule="auto"/>
              <w:rPr>
                <w:color w:val="000000"/>
                <w:spacing w:val="-2"/>
                <w:sz w:val="20"/>
              </w:rPr>
            </w:pPr>
            <w:r w:rsidRPr="004A011D">
              <w:rPr>
                <w:color w:val="000000"/>
                <w:spacing w:val="-2"/>
                <w:sz w:val="20"/>
              </w:rPr>
              <w:t>(подпись заявителя)</w:t>
            </w:r>
          </w:p>
        </w:tc>
        <w:tc>
          <w:tcPr>
            <w:tcW w:w="2799" w:type="dxa"/>
            <w:gridSpan w:val="7"/>
            <w:shd w:val="clear" w:color="auto" w:fill="FFFFFF"/>
            <w:tcMar>
              <w:left w:w="645" w:type="dxa"/>
            </w:tcMar>
          </w:tcPr>
          <w:p w:rsidR="006322DF" w:rsidRPr="004A011D" w:rsidRDefault="006322DF" w:rsidP="00E3395A">
            <w:pPr>
              <w:spacing w:line="232" w:lineRule="auto"/>
              <w:rPr>
                <w:color w:val="000000"/>
                <w:spacing w:val="-2"/>
                <w:sz w:val="20"/>
              </w:rPr>
            </w:pPr>
            <w:r w:rsidRPr="004A011D">
              <w:rPr>
                <w:color w:val="000000"/>
                <w:spacing w:val="-2"/>
                <w:sz w:val="20"/>
              </w:rPr>
              <w:t>Ф.И.О. заявителя</w:t>
            </w:r>
          </w:p>
        </w:tc>
      </w:tr>
      <w:tr w:rsidR="006322DF" w:rsidRPr="004A011D" w:rsidTr="00D17BC4">
        <w:trPr>
          <w:gridAfter w:val="2"/>
          <w:wAfter w:w="146" w:type="dxa"/>
          <w:trHeight w:hRule="exact" w:val="439"/>
        </w:trPr>
        <w:tc>
          <w:tcPr>
            <w:tcW w:w="9734" w:type="dxa"/>
            <w:gridSpan w:val="20"/>
            <w:shd w:val="clear" w:color="auto" w:fill="FFFFFF"/>
            <w:tcMar>
              <w:left w:w="645" w:type="dxa"/>
              <w:right w:w="287" w:type="dxa"/>
            </w:tcMar>
            <w:vAlign w:val="center"/>
          </w:tcPr>
          <w:p w:rsidR="006322DF" w:rsidRPr="004A011D" w:rsidRDefault="006322DF" w:rsidP="00E3395A">
            <w:pPr>
              <w:spacing w:line="232" w:lineRule="auto"/>
              <w:rPr>
                <w:color w:val="000000"/>
                <w:spacing w:val="-2"/>
              </w:rPr>
            </w:pPr>
            <w:r w:rsidRPr="004A011D">
              <w:rPr>
                <w:color w:val="000000"/>
                <w:spacing w:val="-2"/>
              </w:rPr>
              <w:t>Дата получения документов «_______» ______________ 201_г.</w:t>
            </w:r>
          </w:p>
        </w:tc>
      </w:tr>
      <w:tr w:rsidR="006322DF" w:rsidRPr="004A011D" w:rsidTr="00D17BC4">
        <w:trPr>
          <w:gridAfter w:val="2"/>
          <w:wAfter w:w="146" w:type="dxa"/>
          <w:trHeight w:hRule="exact" w:val="709"/>
        </w:trPr>
        <w:tc>
          <w:tcPr>
            <w:tcW w:w="9734" w:type="dxa"/>
            <w:gridSpan w:val="20"/>
            <w:shd w:val="clear" w:color="auto" w:fill="FFFFFF"/>
            <w:tcMar>
              <w:left w:w="645" w:type="dxa"/>
              <w:right w:w="287" w:type="dxa"/>
            </w:tcMar>
            <w:vAlign w:val="bottom"/>
          </w:tcPr>
          <w:p w:rsidR="006322DF" w:rsidRPr="004A011D" w:rsidRDefault="006322DF" w:rsidP="00E3395A">
            <w:pPr>
              <w:spacing w:line="232" w:lineRule="auto"/>
              <w:jc w:val="both"/>
              <w:rPr>
                <w:color w:val="000000"/>
                <w:spacing w:val="-2"/>
                <w:sz w:val="18"/>
              </w:rPr>
            </w:pPr>
            <w:r w:rsidRPr="004A011D">
              <w:rPr>
                <w:color w:val="000000"/>
                <w:spacing w:val="-2"/>
                <w:sz w:val="18"/>
              </w:rPr>
              <w:t xml:space="preserve">Необходимо забрать документы в течение ________ дней </w:t>
            </w:r>
            <w:proofErr w:type="gramStart"/>
            <w:r w:rsidRPr="004A011D">
              <w:rPr>
                <w:color w:val="000000"/>
                <w:spacing w:val="-2"/>
                <w:sz w:val="18"/>
              </w:rPr>
              <w:t>с даты окончания</w:t>
            </w:r>
            <w:proofErr w:type="gramEnd"/>
            <w:r w:rsidRPr="004A011D">
              <w:rPr>
                <w:color w:val="000000"/>
                <w:spacing w:val="-2"/>
                <w:sz w:val="18"/>
              </w:rPr>
              <w:t xml:space="preserve"> срока предоставления государственной или муниципальной</w:t>
            </w:r>
          </w:p>
          <w:p w:rsidR="006322DF" w:rsidRPr="004A011D" w:rsidRDefault="006322DF" w:rsidP="00E3395A">
            <w:pPr>
              <w:spacing w:line="232" w:lineRule="auto"/>
              <w:jc w:val="both"/>
              <w:rPr>
                <w:color w:val="000000"/>
                <w:spacing w:val="-2"/>
                <w:sz w:val="18"/>
              </w:rPr>
            </w:pPr>
            <w:r w:rsidRPr="004A011D">
              <w:rPr>
                <w:color w:val="000000"/>
                <w:spacing w:val="-2"/>
                <w:sz w:val="18"/>
              </w:rPr>
              <w:t>услуги.</w:t>
            </w:r>
          </w:p>
        </w:tc>
      </w:tr>
      <w:tr w:rsidR="006322DF" w:rsidRPr="004A011D" w:rsidTr="00B32C9E">
        <w:trPr>
          <w:gridAfter w:val="2"/>
          <w:wAfter w:w="146" w:type="dxa"/>
          <w:trHeight w:hRule="exact" w:val="439"/>
        </w:trPr>
        <w:tc>
          <w:tcPr>
            <w:tcW w:w="6935" w:type="dxa"/>
            <w:gridSpan w:val="13"/>
            <w:shd w:val="clear" w:color="auto" w:fill="FFFFFF"/>
            <w:tcMar>
              <w:left w:w="645" w:type="dxa"/>
            </w:tcMar>
          </w:tcPr>
          <w:p w:rsidR="006322DF" w:rsidRPr="004A011D" w:rsidRDefault="006322DF" w:rsidP="00E3395A">
            <w:pPr>
              <w:spacing w:line="232" w:lineRule="auto"/>
              <w:jc w:val="both"/>
              <w:rPr>
                <w:color w:val="000000"/>
                <w:spacing w:val="-2"/>
                <w:sz w:val="18"/>
              </w:rPr>
            </w:pPr>
            <w:r w:rsidRPr="004A011D">
              <w:rPr>
                <w:color w:val="000000"/>
                <w:spacing w:val="-2"/>
                <w:sz w:val="18"/>
              </w:rPr>
              <w:t xml:space="preserve">Для получения информации о стадии рассмотрения документов обращаться: </w:t>
            </w:r>
          </w:p>
        </w:tc>
        <w:tc>
          <w:tcPr>
            <w:tcW w:w="2799" w:type="dxa"/>
            <w:gridSpan w:val="7"/>
            <w:shd w:val="clear" w:color="auto" w:fill="FFFFFF"/>
            <w:tcMar>
              <w:right w:w="287" w:type="dxa"/>
            </w:tcMar>
          </w:tcPr>
          <w:p w:rsidR="006322DF" w:rsidRPr="004A011D" w:rsidRDefault="006322DF" w:rsidP="00E3395A">
            <w:pPr>
              <w:spacing w:line="232" w:lineRule="auto"/>
              <w:rPr>
                <w:i/>
                <w:color w:val="000000"/>
                <w:spacing w:val="-2"/>
                <w:sz w:val="28"/>
                <w:szCs w:val="28"/>
              </w:rPr>
            </w:pPr>
            <w:r w:rsidRPr="004A011D">
              <w:rPr>
                <w:i/>
                <w:color w:val="000000"/>
                <w:spacing w:val="-2"/>
                <w:sz w:val="28"/>
                <w:szCs w:val="28"/>
              </w:rPr>
              <w:t xml:space="preserve">                                                </w:t>
            </w:r>
          </w:p>
          <w:p w:rsidR="006322DF" w:rsidRPr="004A011D" w:rsidRDefault="006322DF" w:rsidP="00E3395A">
            <w:pPr>
              <w:spacing w:line="232" w:lineRule="auto"/>
              <w:rPr>
                <w:i/>
                <w:color w:val="000000"/>
                <w:spacing w:val="-2"/>
                <w:sz w:val="28"/>
                <w:szCs w:val="28"/>
              </w:rPr>
            </w:pPr>
          </w:p>
          <w:p w:rsidR="006322DF" w:rsidRPr="004A011D" w:rsidRDefault="006322DF" w:rsidP="00E3395A">
            <w:pPr>
              <w:spacing w:line="232" w:lineRule="auto"/>
              <w:rPr>
                <w:i/>
                <w:color w:val="000000"/>
                <w:spacing w:val="-2"/>
                <w:sz w:val="28"/>
                <w:szCs w:val="28"/>
              </w:rPr>
            </w:pPr>
          </w:p>
        </w:tc>
      </w:tr>
    </w:tbl>
    <w:p w:rsidR="006322DF" w:rsidRDefault="006322DF" w:rsidP="006322DF"/>
    <w:p w:rsidR="006322DF" w:rsidRDefault="006322DF" w:rsidP="006322DF">
      <w:pPr>
        <w:spacing w:after="0" w:line="240" w:lineRule="auto"/>
      </w:pPr>
    </w:p>
    <w:p w:rsidR="006322DF" w:rsidRDefault="006322DF" w:rsidP="006322DF">
      <w:pPr>
        <w:spacing w:after="0" w:line="240" w:lineRule="auto"/>
      </w:pPr>
    </w:p>
    <w:tbl>
      <w:tblPr>
        <w:tblW w:w="9673" w:type="dxa"/>
        <w:tblInd w:w="108" w:type="dxa"/>
        <w:tblLook w:val="0000"/>
      </w:tblPr>
      <w:tblGrid>
        <w:gridCol w:w="4025"/>
        <w:gridCol w:w="829"/>
        <w:gridCol w:w="250"/>
        <w:gridCol w:w="4569"/>
      </w:tblGrid>
      <w:tr w:rsidR="006322DF" w:rsidRPr="00725DB0" w:rsidTr="00E3395A">
        <w:trPr>
          <w:trHeight w:val="5103"/>
        </w:trPr>
        <w:tc>
          <w:tcPr>
            <w:tcW w:w="4025" w:type="dxa"/>
          </w:tcPr>
          <w:p w:rsidR="006322DF" w:rsidRPr="00725DB0" w:rsidRDefault="00E3395A" w:rsidP="00E3395A">
            <w:pPr>
              <w:pStyle w:val="a5"/>
              <w:tabs>
                <w:tab w:val="right" w:pos="-2520"/>
              </w:tabs>
              <w:ind w:left="-108" w:right="-6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lastRenderedPageBreak/>
              <w:drawing>
                <wp:inline distT="0" distB="0" distL="0" distR="0">
                  <wp:extent cx="571500" cy="1000125"/>
                  <wp:effectExtent l="0" t="0" r="0" b="0"/>
                  <wp:docPr id="1" name="Рисунок 1" descr="герб области один контур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герб области один контур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322DF" w:rsidRPr="00725DB0" w:rsidRDefault="006322DF" w:rsidP="00E3395A">
            <w:pPr>
              <w:pStyle w:val="a5"/>
              <w:tabs>
                <w:tab w:val="right" w:pos="-2520"/>
              </w:tabs>
              <w:ind w:left="-108" w:right="-6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5DB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Министерство </w:t>
            </w:r>
            <w:proofErr w:type="gramStart"/>
            <w:r w:rsidRPr="00725DB0">
              <w:rPr>
                <w:rFonts w:ascii="Times New Roman" w:hAnsi="Times New Roman" w:cs="Times New Roman"/>
                <w:b/>
                <w:sz w:val="28"/>
                <w:szCs w:val="28"/>
              </w:rPr>
              <w:t>экономического</w:t>
            </w:r>
            <w:proofErr w:type="gramEnd"/>
          </w:p>
          <w:p w:rsidR="006322DF" w:rsidRPr="00725DB0" w:rsidRDefault="006322DF" w:rsidP="00E3395A">
            <w:pPr>
              <w:pStyle w:val="a5"/>
              <w:tabs>
                <w:tab w:val="right" w:pos="-2520"/>
              </w:tabs>
              <w:ind w:left="-108" w:right="-6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5DB0">
              <w:rPr>
                <w:rFonts w:ascii="Times New Roman" w:hAnsi="Times New Roman" w:cs="Times New Roman"/>
                <w:b/>
                <w:sz w:val="28"/>
                <w:szCs w:val="28"/>
              </w:rPr>
              <w:t>развития Саратовской области</w:t>
            </w:r>
          </w:p>
          <w:p w:rsidR="006322DF" w:rsidRPr="00725DB0" w:rsidRDefault="006322DF" w:rsidP="00E3395A">
            <w:pPr>
              <w:pStyle w:val="a5"/>
              <w:tabs>
                <w:tab w:val="center" w:pos="-1800"/>
              </w:tabs>
              <w:ind w:left="-108" w:right="-6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5DB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Государственное автономное </w:t>
            </w:r>
          </w:p>
          <w:p w:rsidR="006322DF" w:rsidRPr="00725DB0" w:rsidRDefault="006322DF" w:rsidP="00E3395A">
            <w:pPr>
              <w:pStyle w:val="a5"/>
              <w:tabs>
                <w:tab w:val="center" w:pos="-1800"/>
              </w:tabs>
              <w:ind w:left="-108" w:right="-6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5DB0">
              <w:rPr>
                <w:rFonts w:ascii="Times New Roman" w:hAnsi="Times New Roman" w:cs="Times New Roman"/>
                <w:b/>
                <w:sz w:val="28"/>
                <w:szCs w:val="28"/>
              </w:rPr>
              <w:t>учреждение Саратовской области «Многофункциональный центр предоставления государственных и муниципальных услуг»</w:t>
            </w:r>
          </w:p>
          <w:p w:rsidR="006322DF" w:rsidRPr="00725DB0" w:rsidRDefault="006322DF" w:rsidP="00E3395A">
            <w:pPr>
              <w:pStyle w:val="a5"/>
              <w:tabs>
                <w:tab w:val="center" w:pos="-1800"/>
              </w:tabs>
              <w:ind w:left="34" w:right="-6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25DB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__________________________ </w:t>
            </w:r>
          </w:p>
          <w:p w:rsidR="006322DF" w:rsidRPr="00D17BC4" w:rsidRDefault="006322DF" w:rsidP="00E3395A">
            <w:pPr>
              <w:pStyle w:val="a5"/>
              <w:tabs>
                <w:tab w:val="right" w:pos="-2520"/>
              </w:tabs>
              <w:ind w:left="-108" w:right="-6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4">
              <w:rPr>
                <w:rFonts w:ascii="Times New Roman" w:hAnsi="Times New Roman" w:cs="Times New Roman"/>
                <w:sz w:val="20"/>
                <w:szCs w:val="20"/>
              </w:rPr>
              <w:t>(название отдела, подразделения)</w:t>
            </w:r>
          </w:p>
          <w:p w:rsidR="006322DF" w:rsidRPr="00D17BC4" w:rsidRDefault="006322DF" w:rsidP="00E3395A">
            <w:pPr>
              <w:pStyle w:val="a5"/>
              <w:tabs>
                <w:tab w:val="right" w:pos="-2520"/>
              </w:tabs>
              <w:ind w:left="-108" w:right="-6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7BC4">
              <w:rPr>
                <w:rFonts w:ascii="Times New Roman" w:hAnsi="Times New Roman" w:cs="Times New Roman"/>
                <w:sz w:val="20"/>
                <w:szCs w:val="20"/>
              </w:rPr>
              <w:t>ул._________________</w:t>
            </w:r>
            <w:proofErr w:type="spellEnd"/>
            <w:r w:rsidRPr="00D17BC4">
              <w:rPr>
                <w:rFonts w:ascii="Times New Roman" w:hAnsi="Times New Roman" w:cs="Times New Roman"/>
                <w:sz w:val="20"/>
                <w:szCs w:val="20"/>
              </w:rPr>
              <w:t xml:space="preserve">, ___, </w:t>
            </w:r>
            <w:proofErr w:type="gramStart"/>
            <w:r w:rsidRPr="00D17BC4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D17BC4">
              <w:rPr>
                <w:rFonts w:ascii="Times New Roman" w:hAnsi="Times New Roman" w:cs="Times New Roman"/>
                <w:sz w:val="20"/>
                <w:szCs w:val="20"/>
              </w:rPr>
              <w:t>. ____________</w:t>
            </w:r>
          </w:p>
          <w:p w:rsidR="006322DF" w:rsidRPr="00D17BC4" w:rsidRDefault="006322DF" w:rsidP="00E3395A">
            <w:pPr>
              <w:pStyle w:val="a5"/>
              <w:tabs>
                <w:tab w:val="right" w:pos="-2520"/>
              </w:tabs>
              <w:ind w:left="-108" w:right="-6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4">
              <w:rPr>
                <w:rFonts w:ascii="Times New Roman" w:hAnsi="Times New Roman" w:cs="Times New Roman"/>
                <w:sz w:val="20"/>
                <w:szCs w:val="20"/>
              </w:rPr>
              <w:t>тел. _________________; факс____________</w:t>
            </w:r>
          </w:p>
          <w:p w:rsidR="006322DF" w:rsidRPr="00D17BC4" w:rsidRDefault="006322DF" w:rsidP="00E3395A">
            <w:pPr>
              <w:tabs>
                <w:tab w:val="left" w:pos="1692"/>
                <w:tab w:val="right" w:pos="-2520"/>
                <w:tab w:val="center" w:pos="-1800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4">
              <w:rPr>
                <w:rFonts w:ascii="Times New Roman" w:hAnsi="Times New Roman" w:cs="Times New Roman"/>
                <w:sz w:val="20"/>
                <w:szCs w:val="20"/>
              </w:rPr>
              <w:t>___________   №  _____________________</w:t>
            </w:r>
          </w:p>
          <w:p w:rsidR="006322DF" w:rsidRPr="00725DB0" w:rsidRDefault="006322DF" w:rsidP="00E3395A">
            <w:pPr>
              <w:pStyle w:val="a5"/>
              <w:tabs>
                <w:tab w:val="right" w:pos="-25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17BC4">
              <w:rPr>
                <w:rFonts w:ascii="Times New Roman" w:hAnsi="Times New Roman" w:cs="Times New Roman"/>
                <w:sz w:val="20"/>
                <w:szCs w:val="20"/>
              </w:rPr>
              <w:t>На №</w:t>
            </w:r>
            <w:proofErr w:type="spellStart"/>
            <w:r w:rsidRPr="00D17BC4">
              <w:rPr>
                <w:rFonts w:ascii="Times New Roman" w:hAnsi="Times New Roman" w:cs="Times New Roman"/>
                <w:sz w:val="20"/>
                <w:szCs w:val="20"/>
              </w:rPr>
              <w:t>____________от</w:t>
            </w:r>
            <w:proofErr w:type="spellEnd"/>
            <w:r w:rsidRPr="00D17BC4">
              <w:rPr>
                <w:rFonts w:ascii="Times New Roman" w:hAnsi="Times New Roman" w:cs="Times New Roman"/>
                <w:sz w:val="20"/>
                <w:szCs w:val="20"/>
              </w:rPr>
              <w:t>__________________</w:t>
            </w:r>
          </w:p>
        </w:tc>
        <w:tc>
          <w:tcPr>
            <w:tcW w:w="829" w:type="dxa"/>
          </w:tcPr>
          <w:p w:rsidR="006322DF" w:rsidRPr="00725DB0" w:rsidRDefault="006322DF" w:rsidP="00E3395A">
            <w:pPr>
              <w:pStyle w:val="a5"/>
              <w:tabs>
                <w:tab w:val="right" w:pos="-2520"/>
              </w:tabs>
              <w:ind w:left="-108" w:right="-63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250" w:type="dxa"/>
          </w:tcPr>
          <w:p w:rsidR="006322DF" w:rsidRPr="00725DB0" w:rsidRDefault="006322DF" w:rsidP="00E3395A">
            <w:pPr>
              <w:pStyle w:val="a5"/>
              <w:tabs>
                <w:tab w:val="right" w:pos="-2520"/>
              </w:tabs>
              <w:ind w:left="-108" w:right="-63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4569" w:type="dxa"/>
          </w:tcPr>
          <w:p w:rsidR="006322DF" w:rsidRPr="00725DB0" w:rsidRDefault="006322DF" w:rsidP="00E3395A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322DF" w:rsidRPr="00725DB0" w:rsidRDefault="006322DF" w:rsidP="00E3395A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322DF" w:rsidRPr="00725DB0" w:rsidRDefault="006322DF" w:rsidP="00E3395A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322DF" w:rsidRPr="00725DB0" w:rsidRDefault="006322DF" w:rsidP="00E3395A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322DF" w:rsidRPr="00725DB0" w:rsidRDefault="006322DF" w:rsidP="00E3395A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322DF" w:rsidRPr="00725DB0" w:rsidRDefault="006322DF" w:rsidP="00E3395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5DB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</w:t>
            </w:r>
            <w:r w:rsidRPr="00725DB0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</w:t>
            </w:r>
          </w:p>
          <w:p w:rsidR="006322DF" w:rsidRPr="00725DB0" w:rsidRDefault="006322DF" w:rsidP="00E3395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25DB0">
              <w:rPr>
                <w:rFonts w:ascii="Times New Roman" w:hAnsi="Times New Roman" w:cs="Times New Roman"/>
                <w:sz w:val="28"/>
                <w:szCs w:val="28"/>
              </w:rPr>
              <w:t>(наименование адресата, в  соответствии с  соглашением о взаимодействии с органом, предоставляющим государственные (муниципальные услуги)</w:t>
            </w:r>
            <w:proofErr w:type="gramEnd"/>
          </w:p>
          <w:p w:rsidR="006322DF" w:rsidRPr="00725DB0" w:rsidRDefault="006322DF" w:rsidP="00E3395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2DF" w:rsidRPr="00725DB0" w:rsidRDefault="006322DF" w:rsidP="00E3395A">
            <w:pPr>
              <w:tabs>
                <w:tab w:val="left" w:pos="708"/>
                <w:tab w:val="left" w:pos="1692"/>
                <w:tab w:val="left" w:pos="4844"/>
                <w:tab w:val="left" w:pos="9689"/>
                <w:tab w:val="right" w:pos="-2520"/>
                <w:tab w:val="center" w:pos="-1800"/>
              </w:tabs>
              <w:spacing w:line="240" w:lineRule="auto"/>
              <w:ind w:left="10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2DF" w:rsidRPr="00725DB0" w:rsidRDefault="006322DF" w:rsidP="00E3395A">
            <w:pPr>
              <w:tabs>
                <w:tab w:val="left" w:pos="708"/>
                <w:tab w:val="left" w:pos="1692"/>
                <w:tab w:val="left" w:pos="4844"/>
                <w:tab w:val="left" w:pos="9689"/>
                <w:tab w:val="right" w:pos="-2520"/>
                <w:tab w:val="center" w:pos="-1800"/>
              </w:tabs>
              <w:spacing w:line="240" w:lineRule="auto"/>
              <w:ind w:left="10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2DF" w:rsidRPr="00725DB0" w:rsidRDefault="006322DF" w:rsidP="00E3395A">
            <w:pPr>
              <w:tabs>
                <w:tab w:val="left" w:pos="708"/>
                <w:tab w:val="left" w:pos="1692"/>
                <w:tab w:val="left" w:pos="4844"/>
                <w:tab w:val="left" w:pos="9689"/>
                <w:tab w:val="right" w:pos="-2520"/>
                <w:tab w:val="center" w:pos="-1800"/>
              </w:tabs>
              <w:spacing w:line="240" w:lineRule="auto"/>
              <w:ind w:left="102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</w:tr>
    </w:tbl>
    <w:p w:rsidR="006322DF" w:rsidRPr="00725DB0" w:rsidRDefault="006322DF" w:rsidP="006322D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25DB0">
        <w:rPr>
          <w:rFonts w:ascii="Times New Roman" w:hAnsi="Times New Roman" w:cs="Times New Roman"/>
          <w:sz w:val="28"/>
          <w:szCs w:val="28"/>
        </w:rPr>
        <w:t xml:space="preserve">Реестр передаваемых документов, принятых </w:t>
      </w:r>
    </w:p>
    <w:p w:rsidR="006322DF" w:rsidRPr="00725DB0" w:rsidRDefault="006322DF" w:rsidP="006322D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25DB0">
        <w:rPr>
          <w:rFonts w:ascii="Times New Roman" w:hAnsi="Times New Roman" w:cs="Times New Roman"/>
          <w:sz w:val="28"/>
          <w:szCs w:val="28"/>
        </w:rPr>
        <w:t xml:space="preserve">от заявителя </w:t>
      </w:r>
      <w:proofErr w:type="gramStart"/>
      <w:r w:rsidRPr="00725DB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25DB0">
        <w:rPr>
          <w:rFonts w:ascii="Times New Roman" w:hAnsi="Times New Roman" w:cs="Times New Roman"/>
          <w:sz w:val="28"/>
          <w:szCs w:val="28"/>
        </w:rPr>
        <w:t xml:space="preserve"> __________________________</w:t>
      </w:r>
    </w:p>
    <w:p w:rsidR="006322DF" w:rsidRPr="00725DB0" w:rsidRDefault="006322DF" w:rsidP="006322DF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22DF" w:rsidRPr="00725DB0" w:rsidRDefault="006322DF" w:rsidP="006322D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5DB0">
        <w:rPr>
          <w:rFonts w:ascii="Times New Roman" w:hAnsi="Times New Roman" w:cs="Times New Roman"/>
          <w:sz w:val="28"/>
          <w:szCs w:val="28"/>
        </w:rPr>
        <w:t>В соответствии с Соглашением о взаимодействии между _______________  и ______________________ № ________   от __________ 201___  года направляем  Вам  документы в количестве _______ пакета (</w:t>
      </w:r>
      <w:proofErr w:type="spellStart"/>
      <w:r w:rsidRPr="00725DB0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725DB0">
        <w:rPr>
          <w:rFonts w:ascii="Times New Roman" w:hAnsi="Times New Roman" w:cs="Times New Roman"/>
          <w:sz w:val="28"/>
          <w:szCs w:val="28"/>
        </w:rPr>
        <w:t xml:space="preserve">),  принятые  в  ____________________________ ГАУСО   «МФЦ»  ________________________   </w:t>
      </w:r>
    </w:p>
    <w:p w:rsidR="006322DF" w:rsidRPr="00725DB0" w:rsidRDefault="006322DF" w:rsidP="006322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5DB0">
        <w:rPr>
          <w:rFonts w:ascii="Times New Roman" w:hAnsi="Times New Roman" w:cs="Times New Roman"/>
          <w:sz w:val="28"/>
          <w:szCs w:val="28"/>
        </w:rPr>
        <w:t>(наименование  отдела, подразделения)  _____________ 201_____ года.</w:t>
      </w:r>
    </w:p>
    <w:p w:rsidR="006322DF" w:rsidRPr="00725DB0" w:rsidRDefault="006322DF" w:rsidP="006322D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2410"/>
        <w:gridCol w:w="2410"/>
        <w:gridCol w:w="2976"/>
        <w:gridCol w:w="1701"/>
      </w:tblGrid>
      <w:tr w:rsidR="006322DF" w:rsidRPr="00725DB0" w:rsidTr="00E3395A">
        <w:trPr>
          <w:trHeight w:val="1378"/>
        </w:trPr>
        <w:tc>
          <w:tcPr>
            <w:tcW w:w="709" w:type="dxa"/>
            <w:shd w:val="clear" w:color="auto" w:fill="auto"/>
          </w:tcPr>
          <w:p w:rsidR="006322DF" w:rsidRPr="00725DB0" w:rsidRDefault="006322DF" w:rsidP="00E3395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5DB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6322DF" w:rsidRPr="00725DB0" w:rsidRDefault="006322DF" w:rsidP="00E3395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725DB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725DB0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725DB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6322DF" w:rsidRPr="00725DB0" w:rsidRDefault="006322DF" w:rsidP="00E3395A">
            <w:pPr>
              <w:spacing w:line="240" w:lineRule="auto"/>
              <w:ind w:left="74" w:hanging="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5DB0">
              <w:rPr>
                <w:rFonts w:ascii="Times New Roman" w:hAnsi="Times New Roman" w:cs="Times New Roman"/>
                <w:sz w:val="28"/>
                <w:szCs w:val="28"/>
              </w:rPr>
              <w:t>Регистрационный номер дела (заявления)</w:t>
            </w:r>
          </w:p>
        </w:tc>
        <w:tc>
          <w:tcPr>
            <w:tcW w:w="2410" w:type="dxa"/>
          </w:tcPr>
          <w:p w:rsidR="006322DF" w:rsidRPr="00725DB0" w:rsidRDefault="006322DF" w:rsidP="00E3395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5DB0">
              <w:rPr>
                <w:rFonts w:ascii="Times New Roman" w:hAnsi="Times New Roman" w:cs="Times New Roman"/>
                <w:sz w:val="28"/>
                <w:szCs w:val="28"/>
              </w:rPr>
              <w:t>Ф.И.О. заявителя/ Наименование юридического лица</w:t>
            </w:r>
          </w:p>
        </w:tc>
        <w:tc>
          <w:tcPr>
            <w:tcW w:w="2976" w:type="dxa"/>
          </w:tcPr>
          <w:p w:rsidR="006322DF" w:rsidRPr="00725DB0" w:rsidRDefault="006322DF" w:rsidP="00E3395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5DB0">
              <w:rPr>
                <w:rFonts w:ascii="Times New Roman" w:hAnsi="Times New Roman" w:cs="Times New Roman"/>
                <w:sz w:val="28"/>
                <w:szCs w:val="28"/>
              </w:rPr>
              <w:t>Наименование государственной (муниципальной) услуги</w:t>
            </w:r>
          </w:p>
        </w:tc>
        <w:tc>
          <w:tcPr>
            <w:tcW w:w="1701" w:type="dxa"/>
            <w:shd w:val="clear" w:color="auto" w:fill="auto"/>
          </w:tcPr>
          <w:p w:rsidR="006322DF" w:rsidRPr="00725DB0" w:rsidRDefault="006322DF" w:rsidP="00E3395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5DB0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  <w:p w:rsidR="006322DF" w:rsidRPr="00725DB0" w:rsidRDefault="006322DF" w:rsidP="00E3395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22DF" w:rsidRPr="00725DB0" w:rsidTr="00E3395A">
        <w:trPr>
          <w:trHeight w:val="279"/>
        </w:trPr>
        <w:tc>
          <w:tcPr>
            <w:tcW w:w="709" w:type="dxa"/>
            <w:shd w:val="clear" w:color="auto" w:fill="auto"/>
          </w:tcPr>
          <w:p w:rsidR="006322DF" w:rsidRPr="00725DB0" w:rsidRDefault="006322DF" w:rsidP="00E3395A">
            <w:pPr>
              <w:spacing w:line="240" w:lineRule="auto"/>
              <w:ind w:left="180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25D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6322DF" w:rsidRPr="00725DB0" w:rsidRDefault="006322DF" w:rsidP="00E3395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6322DF" w:rsidRPr="00725DB0" w:rsidRDefault="006322DF" w:rsidP="00E3395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6322DF" w:rsidRPr="00725DB0" w:rsidRDefault="006322DF" w:rsidP="00E3395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6322DF" w:rsidRPr="00725DB0" w:rsidRDefault="006322DF" w:rsidP="00E3395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22DF" w:rsidRPr="00725DB0" w:rsidTr="00E3395A">
        <w:trPr>
          <w:trHeight w:val="399"/>
        </w:trPr>
        <w:tc>
          <w:tcPr>
            <w:tcW w:w="709" w:type="dxa"/>
            <w:shd w:val="clear" w:color="auto" w:fill="auto"/>
          </w:tcPr>
          <w:p w:rsidR="006322DF" w:rsidRPr="00725DB0" w:rsidRDefault="006322DF" w:rsidP="00E3395A">
            <w:pPr>
              <w:spacing w:line="240" w:lineRule="auto"/>
              <w:ind w:left="180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25DB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6322DF" w:rsidRPr="00725DB0" w:rsidRDefault="006322DF" w:rsidP="00E3395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6322DF" w:rsidRPr="00725DB0" w:rsidRDefault="006322DF" w:rsidP="00E3395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6322DF" w:rsidRPr="00725DB0" w:rsidRDefault="006322DF" w:rsidP="00E3395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6322DF" w:rsidRPr="00725DB0" w:rsidRDefault="006322DF" w:rsidP="00E3395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22DF" w:rsidRPr="00725DB0" w:rsidTr="00E3395A">
        <w:trPr>
          <w:trHeight w:val="235"/>
        </w:trPr>
        <w:tc>
          <w:tcPr>
            <w:tcW w:w="709" w:type="dxa"/>
            <w:shd w:val="clear" w:color="auto" w:fill="auto"/>
          </w:tcPr>
          <w:p w:rsidR="006322DF" w:rsidRPr="00725DB0" w:rsidRDefault="006322DF" w:rsidP="00E3395A">
            <w:pPr>
              <w:spacing w:line="240" w:lineRule="auto"/>
              <w:ind w:left="180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25D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410" w:type="dxa"/>
            <w:shd w:val="clear" w:color="auto" w:fill="auto"/>
          </w:tcPr>
          <w:p w:rsidR="006322DF" w:rsidRPr="00725DB0" w:rsidRDefault="006322DF" w:rsidP="00E3395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6322DF" w:rsidRPr="00725DB0" w:rsidRDefault="006322DF" w:rsidP="00E3395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6322DF" w:rsidRPr="00725DB0" w:rsidRDefault="006322DF" w:rsidP="00E3395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6322DF" w:rsidRPr="00725DB0" w:rsidRDefault="006322DF" w:rsidP="00E3395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322DF" w:rsidRPr="00725DB0" w:rsidRDefault="006322DF" w:rsidP="006322DF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22DF" w:rsidRPr="00725DB0" w:rsidRDefault="006322DF" w:rsidP="006322DF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25DB0">
        <w:rPr>
          <w:rFonts w:ascii="Times New Roman" w:hAnsi="Times New Roman" w:cs="Times New Roman"/>
          <w:sz w:val="28"/>
          <w:szCs w:val="28"/>
        </w:rPr>
        <w:t xml:space="preserve">Руководитель  обособленного подразделения         _________________       ___________________ </w:t>
      </w:r>
    </w:p>
    <w:p w:rsidR="006322DF" w:rsidRPr="00725DB0" w:rsidRDefault="006322DF" w:rsidP="006322DF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25DB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(подпись)                           (Ф.И.О.)</w:t>
      </w:r>
    </w:p>
    <w:p w:rsidR="006322DF" w:rsidRPr="00725DB0" w:rsidRDefault="006322DF" w:rsidP="006322D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25DB0">
        <w:rPr>
          <w:rFonts w:ascii="Times New Roman" w:hAnsi="Times New Roman" w:cs="Times New Roman"/>
          <w:sz w:val="28"/>
          <w:szCs w:val="28"/>
        </w:rPr>
        <w:t>Документы согласно реестру передал (а)</w:t>
      </w:r>
    </w:p>
    <w:p w:rsidR="006322DF" w:rsidRPr="00725DB0" w:rsidRDefault="006322DF" w:rsidP="006322D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25DB0">
        <w:rPr>
          <w:rFonts w:ascii="Times New Roman" w:hAnsi="Times New Roman" w:cs="Times New Roman"/>
          <w:sz w:val="28"/>
          <w:szCs w:val="28"/>
        </w:rPr>
        <w:t xml:space="preserve"> __________________      _________________    ______________       «__» ______ 20__  ______    </w:t>
      </w:r>
    </w:p>
    <w:p w:rsidR="006322DF" w:rsidRPr="00725DB0" w:rsidRDefault="006322DF" w:rsidP="006322D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25DB0">
        <w:rPr>
          <w:rFonts w:ascii="Times New Roman" w:hAnsi="Times New Roman" w:cs="Times New Roman"/>
          <w:sz w:val="28"/>
          <w:szCs w:val="28"/>
        </w:rPr>
        <w:t xml:space="preserve">               Должность                       Подпись                    (Ф.И.О.)                (дата)             (время)        </w:t>
      </w:r>
    </w:p>
    <w:p w:rsidR="006322DF" w:rsidRPr="00725DB0" w:rsidRDefault="006322DF" w:rsidP="006322D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322DF" w:rsidRPr="00725DB0" w:rsidRDefault="006322DF" w:rsidP="006322D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25DB0">
        <w:rPr>
          <w:rFonts w:ascii="Times New Roman" w:hAnsi="Times New Roman" w:cs="Times New Roman"/>
          <w:sz w:val="28"/>
          <w:szCs w:val="28"/>
        </w:rPr>
        <w:t>Документы согласно реестру принял (а)</w:t>
      </w:r>
    </w:p>
    <w:p w:rsidR="006322DF" w:rsidRPr="00725DB0" w:rsidRDefault="006322DF" w:rsidP="006322D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25DB0">
        <w:rPr>
          <w:rFonts w:ascii="Times New Roman" w:hAnsi="Times New Roman" w:cs="Times New Roman"/>
          <w:sz w:val="28"/>
          <w:szCs w:val="28"/>
        </w:rPr>
        <w:t xml:space="preserve"> __________________      ________________      ______________       «__» ______ 20__  ______    </w:t>
      </w:r>
    </w:p>
    <w:p w:rsidR="006322DF" w:rsidRPr="00725DB0" w:rsidRDefault="006322DF" w:rsidP="006322D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25DB0">
        <w:rPr>
          <w:rFonts w:ascii="Times New Roman" w:hAnsi="Times New Roman" w:cs="Times New Roman"/>
          <w:sz w:val="28"/>
          <w:szCs w:val="28"/>
        </w:rPr>
        <w:t xml:space="preserve">               Должность                       Подпись                   (Ф.И.О.)                 (дата)             (время)        </w:t>
      </w:r>
    </w:p>
    <w:p w:rsidR="006322DF" w:rsidRPr="00725DB0" w:rsidRDefault="006322DF" w:rsidP="006322D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322DF" w:rsidRPr="00725DB0" w:rsidRDefault="006322DF" w:rsidP="006322D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25DB0">
        <w:rPr>
          <w:rFonts w:ascii="Times New Roman" w:hAnsi="Times New Roman" w:cs="Times New Roman"/>
          <w:sz w:val="28"/>
          <w:szCs w:val="28"/>
        </w:rPr>
        <w:t xml:space="preserve">Исп. Ф.И.О.» </w:t>
      </w:r>
    </w:p>
    <w:p w:rsidR="006322DF" w:rsidRDefault="006322DF" w:rsidP="006322DF">
      <w:pPr>
        <w:jc w:val="center"/>
        <w:rPr>
          <w:sz w:val="28"/>
          <w:szCs w:val="28"/>
        </w:rPr>
      </w:pPr>
      <w:r w:rsidRPr="005242CE">
        <w:rPr>
          <w:sz w:val="28"/>
          <w:szCs w:val="28"/>
        </w:rPr>
        <w:t xml:space="preserve">               Образец</w:t>
      </w:r>
      <w:r w:rsidRPr="006821A8">
        <w:rPr>
          <w:sz w:val="28"/>
          <w:szCs w:val="28"/>
        </w:rPr>
        <w:t xml:space="preserve"> бланка  сопроводительного реестра»</w:t>
      </w:r>
      <w:r>
        <w:rPr>
          <w:sz w:val="28"/>
          <w:szCs w:val="28"/>
        </w:rPr>
        <w:t xml:space="preserve"> </w:t>
      </w:r>
    </w:p>
    <w:bookmarkEnd w:id="1"/>
    <w:p w:rsidR="006322DF" w:rsidRPr="00B85F44" w:rsidRDefault="006322DF" w:rsidP="006322D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322DF" w:rsidRPr="000866D2" w:rsidRDefault="006322DF" w:rsidP="00D17CB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6322DF" w:rsidRPr="000866D2" w:rsidSect="00C14FE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159EE64" w15:done="0"/>
  <w15:commentEx w15:paraId="521B590E" w15:done="0"/>
  <w15:commentEx w15:paraId="7E34490C" w15:done="0"/>
  <w15:commentEx w15:paraId="4560EBF9" w15:done="0"/>
  <w15:commentEx w15:paraId="62BDA111" w15:done="0"/>
  <w15:commentEx w15:paraId="11FF8A24" w15:done="0"/>
  <w15:commentEx w15:paraId="05482328" w15:done="0"/>
  <w15:commentEx w15:paraId="2B857FA3" w15:done="0"/>
  <w15:commentEx w15:paraId="0442B46D" w15:done="0"/>
  <w15:commentEx w15:paraId="0E409545" w15:done="0"/>
  <w15:commentEx w15:paraId="3A0FD35A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09B3" w:rsidRDefault="009E09B3" w:rsidP="00B951E8">
      <w:pPr>
        <w:spacing w:after="0" w:line="240" w:lineRule="auto"/>
      </w:pPr>
      <w:r>
        <w:separator/>
      </w:r>
    </w:p>
  </w:endnote>
  <w:endnote w:type="continuationSeparator" w:id="0">
    <w:p w:rsidR="009E09B3" w:rsidRDefault="009E09B3" w:rsidP="00B95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90112540"/>
      <w:docPartObj>
        <w:docPartGallery w:val="Page Numbers (Bottom of Page)"/>
        <w:docPartUnique/>
      </w:docPartObj>
    </w:sdtPr>
    <w:sdtContent>
      <w:p w:rsidR="00E3395A" w:rsidRDefault="00A475E0">
        <w:pPr>
          <w:pStyle w:val="a7"/>
          <w:jc w:val="right"/>
        </w:pPr>
        <w:fldSimple w:instr=" PAGE   \* MERGEFORMAT ">
          <w:r w:rsidR="00616B3E">
            <w:rPr>
              <w:noProof/>
            </w:rPr>
            <w:t>34</w:t>
          </w:r>
        </w:fldSimple>
      </w:p>
    </w:sdtContent>
  </w:sdt>
  <w:p w:rsidR="00E3395A" w:rsidRDefault="00E3395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09B3" w:rsidRDefault="009E09B3" w:rsidP="00B951E8">
      <w:pPr>
        <w:spacing w:after="0" w:line="240" w:lineRule="auto"/>
      </w:pPr>
      <w:r>
        <w:separator/>
      </w:r>
    </w:p>
  </w:footnote>
  <w:footnote w:type="continuationSeparator" w:id="0">
    <w:p w:rsidR="009E09B3" w:rsidRDefault="009E09B3" w:rsidP="00B951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23A5E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5802E5C"/>
    <w:multiLevelType w:val="hybridMultilevel"/>
    <w:tmpl w:val="5DD6743E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">
    <w:nsid w:val="06715264"/>
    <w:multiLevelType w:val="hybridMultilevel"/>
    <w:tmpl w:val="2BA259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835223"/>
    <w:multiLevelType w:val="hybridMultilevel"/>
    <w:tmpl w:val="5B7AEC7C"/>
    <w:lvl w:ilvl="0" w:tplc="331C0962">
      <w:start w:val="1"/>
      <w:numFmt w:val="decimal"/>
      <w:lvlText w:val="5.%1)"/>
      <w:lvlJc w:val="left"/>
      <w:pPr>
        <w:ind w:left="12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">
    <w:nsid w:val="12BD0638"/>
    <w:multiLevelType w:val="multilevel"/>
    <w:tmpl w:val="F44A3C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5">
    <w:nsid w:val="13A438F3"/>
    <w:multiLevelType w:val="hybridMultilevel"/>
    <w:tmpl w:val="16B45E96"/>
    <w:lvl w:ilvl="0" w:tplc="3C3053FA">
      <w:start w:val="1"/>
      <w:numFmt w:val="decimal"/>
      <w:lvlText w:val="%1)"/>
      <w:lvlJc w:val="left"/>
      <w:pPr>
        <w:ind w:left="92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141403B4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6C82F87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1E112DDF"/>
    <w:multiLevelType w:val="hybridMultilevel"/>
    <w:tmpl w:val="0FD259C2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1FD272B3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228D2B31"/>
    <w:multiLevelType w:val="hybridMultilevel"/>
    <w:tmpl w:val="0FD259C2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23082379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2B4C2CAB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2D80506F"/>
    <w:multiLevelType w:val="hybridMultilevel"/>
    <w:tmpl w:val="0FD259C2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392F030E"/>
    <w:multiLevelType w:val="hybridMultilevel"/>
    <w:tmpl w:val="8EB63D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8C5CC0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3C507F02"/>
    <w:multiLevelType w:val="hybridMultilevel"/>
    <w:tmpl w:val="16B45E96"/>
    <w:lvl w:ilvl="0" w:tplc="3C3053FA">
      <w:start w:val="1"/>
      <w:numFmt w:val="decimal"/>
      <w:lvlText w:val="%1)"/>
      <w:lvlJc w:val="left"/>
      <w:pPr>
        <w:ind w:left="92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>
    <w:nsid w:val="3E2964D8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>
    <w:nsid w:val="3F323136"/>
    <w:multiLevelType w:val="multilevel"/>
    <w:tmpl w:val="4A4A49B4"/>
    <w:lvl w:ilvl="0">
      <w:start w:val="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7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1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624" w:hanging="2160"/>
      </w:pPr>
      <w:rPr>
        <w:rFonts w:hint="default"/>
      </w:rPr>
    </w:lvl>
  </w:abstractNum>
  <w:abstractNum w:abstractNumId="19">
    <w:nsid w:val="3F334B40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C092810"/>
    <w:multiLevelType w:val="multilevel"/>
    <w:tmpl w:val="3184F51A"/>
    <w:lvl w:ilvl="0">
      <w:start w:val="7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)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)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)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4CD256D9"/>
    <w:multiLevelType w:val="hybridMultilevel"/>
    <w:tmpl w:val="F3525608"/>
    <w:lvl w:ilvl="0" w:tplc="ED124D68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F4FA0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1E866EF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>
    <w:nsid w:val="54062925"/>
    <w:multiLevelType w:val="multilevel"/>
    <w:tmpl w:val="3F9A8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66700D1"/>
    <w:multiLevelType w:val="hybridMultilevel"/>
    <w:tmpl w:val="0930F4DC"/>
    <w:lvl w:ilvl="0" w:tplc="04190001">
      <w:start w:val="1"/>
      <w:numFmt w:val="bullet"/>
      <w:lvlText w:val=""/>
      <w:lvlJc w:val="left"/>
      <w:pPr>
        <w:ind w:left="9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3" w:hanging="360"/>
      </w:pPr>
      <w:rPr>
        <w:rFonts w:ascii="Wingdings" w:hAnsi="Wingdings" w:hint="default"/>
      </w:rPr>
    </w:lvl>
  </w:abstractNum>
  <w:abstractNum w:abstractNumId="26">
    <w:nsid w:val="570A6045"/>
    <w:multiLevelType w:val="hybridMultilevel"/>
    <w:tmpl w:val="F424A9C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9B2412E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>
    <w:nsid w:val="5C5E5005"/>
    <w:multiLevelType w:val="hybridMultilevel"/>
    <w:tmpl w:val="462C89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2203539"/>
    <w:multiLevelType w:val="hybridMultilevel"/>
    <w:tmpl w:val="1FDCC51C"/>
    <w:lvl w:ilvl="0" w:tplc="447A81B4">
      <w:start w:val="1"/>
      <w:numFmt w:val="decimal"/>
      <w:lvlText w:val="%1)"/>
      <w:lvlJc w:val="left"/>
      <w:pPr>
        <w:ind w:left="98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30">
    <w:nsid w:val="623F6795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>
    <w:nsid w:val="6956656B"/>
    <w:multiLevelType w:val="hybridMultilevel"/>
    <w:tmpl w:val="8D12713A"/>
    <w:lvl w:ilvl="0" w:tplc="36E8D3A0">
      <w:start w:val="1"/>
      <w:numFmt w:val="decimal"/>
      <w:lvlText w:val="3.%1)"/>
      <w:lvlJc w:val="left"/>
      <w:pPr>
        <w:ind w:left="12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2">
    <w:nsid w:val="6A256E2E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DBD3A7D"/>
    <w:multiLevelType w:val="hybridMultilevel"/>
    <w:tmpl w:val="612EB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07628D1"/>
    <w:multiLevelType w:val="hybridMultilevel"/>
    <w:tmpl w:val="4B4C088C"/>
    <w:lvl w:ilvl="0" w:tplc="49AE11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014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4BC72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9AA5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541D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3C83D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2A7F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A6BA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A18DD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>
    <w:nsid w:val="726A2694"/>
    <w:multiLevelType w:val="hybridMultilevel"/>
    <w:tmpl w:val="438A511E"/>
    <w:lvl w:ilvl="0" w:tplc="883C0FB4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6">
    <w:nsid w:val="749F52E0"/>
    <w:multiLevelType w:val="hybridMultilevel"/>
    <w:tmpl w:val="6C686E7C"/>
    <w:lvl w:ilvl="0" w:tplc="0704973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7">
    <w:nsid w:val="781F1B71"/>
    <w:multiLevelType w:val="hybridMultilevel"/>
    <w:tmpl w:val="021E9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E76471B"/>
    <w:multiLevelType w:val="hybridMultilevel"/>
    <w:tmpl w:val="0FFA4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4"/>
  </w:num>
  <w:num w:numId="3">
    <w:abstractNumId w:val="36"/>
  </w:num>
  <w:num w:numId="4">
    <w:abstractNumId w:val="16"/>
  </w:num>
  <w:num w:numId="5">
    <w:abstractNumId w:val="29"/>
  </w:num>
  <w:num w:numId="6">
    <w:abstractNumId w:val="13"/>
  </w:num>
  <w:num w:numId="7">
    <w:abstractNumId w:val="15"/>
  </w:num>
  <w:num w:numId="8">
    <w:abstractNumId w:val="11"/>
  </w:num>
  <w:num w:numId="9">
    <w:abstractNumId w:val="27"/>
  </w:num>
  <w:num w:numId="10">
    <w:abstractNumId w:val="30"/>
  </w:num>
  <w:num w:numId="11">
    <w:abstractNumId w:val="32"/>
  </w:num>
  <w:num w:numId="12">
    <w:abstractNumId w:val="17"/>
  </w:num>
  <w:num w:numId="13">
    <w:abstractNumId w:val="23"/>
  </w:num>
  <w:num w:numId="14">
    <w:abstractNumId w:val="7"/>
  </w:num>
  <w:num w:numId="15">
    <w:abstractNumId w:val="28"/>
  </w:num>
  <w:num w:numId="16">
    <w:abstractNumId w:val="6"/>
  </w:num>
  <w:num w:numId="17">
    <w:abstractNumId w:val="26"/>
  </w:num>
  <w:num w:numId="18">
    <w:abstractNumId w:val="22"/>
  </w:num>
  <w:num w:numId="19">
    <w:abstractNumId w:val="5"/>
  </w:num>
  <w:num w:numId="20">
    <w:abstractNumId w:val="9"/>
  </w:num>
  <w:num w:numId="21">
    <w:abstractNumId w:val="10"/>
  </w:num>
  <w:num w:numId="22">
    <w:abstractNumId w:val="8"/>
  </w:num>
  <w:num w:numId="23">
    <w:abstractNumId w:val="31"/>
  </w:num>
  <w:num w:numId="24">
    <w:abstractNumId w:val="3"/>
  </w:num>
  <w:num w:numId="25">
    <w:abstractNumId w:val="1"/>
  </w:num>
  <w:num w:numId="26">
    <w:abstractNumId w:val="24"/>
  </w:num>
  <w:num w:numId="27">
    <w:abstractNumId w:val="18"/>
  </w:num>
  <w:num w:numId="28">
    <w:abstractNumId w:val="20"/>
  </w:num>
  <w:num w:numId="29">
    <w:abstractNumId w:val="35"/>
  </w:num>
  <w:num w:numId="30">
    <w:abstractNumId w:val="12"/>
  </w:num>
  <w:num w:numId="31">
    <w:abstractNumId w:val="37"/>
  </w:num>
  <w:num w:numId="32">
    <w:abstractNumId w:val="0"/>
  </w:num>
  <w:num w:numId="33">
    <w:abstractNumId w:val="19"/>
  </w:num>
  <w:num w:numId="34">
    <w:abstractNumId w:val="33"/>
  </w:num>
  <w:num w:numId="35">
    <w:abstractNumId w:val="21"/>
  </w:num>
  <w:num w:numId="36">
    <w:abstractNumId w:val="25"/>
  </w:num>
  <w:num w:numId="37">
    <w:abstractNumId w:val="38"/>
  </w:num>
  <w:num w:numId="38">
    <w:abstractNumId w:val="2"/>
  </w:num>
  <w:num w:numId="39">
    <w:abstractNumId w:val="1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Вера Балашова">
    <w15:presenceInfo w15:providerId="None" w15:userId="Вера Балашова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C4948"/>
    <w:rsid w:val="00000FB6"/>
    <w:rsid w:val="000040F1"/>
    <w:rsid w:val="00012165"/>
    <w:rsid w:val="00012D19"/>
    <w:rsid w:val="000149EC"/>
    <w:rsid w:val="00017130"/>
    <w:rsid w:val="00020680"/>
    <w:rsid w:val="00026916"/>
    <w:rsid w:val="000305E1"/>
    <w:rsid w:val="00030C41"/>
    <w:rsid w:val="00031EC3"/>
    <w:rsid w:val="00056209"/>
    <w:rsid w:val="00060287"/>
    <w:rsid w:val="000866D2"/>
    <w:rsid w:val="0008732A"/>
    <w:rsid w:val="000943C3"/>
    <w:rsid w:val="000A01B9"/>
    <w:rsid w:val="000A45D6"/>
    <w:rsid w:val="000A78A6"/>
    <w:rsid w:val="000B5D9A"/>
    <w:rsid w:val="000C12FA"/>
    <w:rsid w:val="000C3DF7"/>
    <w:rsid w:val="000E19B1"/>
    <w:rsid w:val="000E42F0"/>
    <w:rsid w:val="000F2E65"/>
    <w:rsid w:val="000F7C87"/>
    <w:rsid w:val="00101368"/>
    <w:rsid w:val="00104D2E"/>
    <w:rsid w:val="001111AB"/>
    <w:rsid w:val="001272BD"/>
    <w:rsid w:val="00132012"/>
    <w:rsid w:val="00150C4B"/>
    <w:rsid w:val="001538F0"/>
    <w:rsid w:val="001659FC"/>
    <w:rsid w:val="001708BF"/>
    <w:rsid w:val="00176AFA"/>
    <w:rsid w:val="0018169B"/>
    <w:rsid w:val="00181A2E"/>
    <w:rsid w:val="00184F48"/>
    <w:rsid w:val="0018513C"/>
    <w:rsid w:val="001A1AD9"/>
    <w:rsid w:val="001A3A26"/>
    <w:rsid w:val="001B7643"/>
    <w:rsid w:val="001D1B4C"/>
    <w:rsid w:val="001D46B7"/>
    <w:rsid w:val="001E021D"/>
    <w:rsid w:val="001E39DF"/>
    <w:rsid w:val="001E3A80"/>
    <w:rsid w:val="001F0BCE"/>
    <w:rsid w:val="001F1CDA"/>
    <w:rsid w:val="001F6C1E"/>
    <w:rsid w:val="00200EF2"/>
    <w:rsid w:val="00205D70"/>
    <w:rsid w:val="00207A10"/>
    <w:rsid w:val="0021366F"/>
    <w:rsid w:val="00217D95"/>
    <w:rsid w:val="00223E26"/>
    <w:rsid w:val="00231FB2"/>
    <w:rsid w:val="0023757F"/>
    <w:rsid w:val="0023776C"/>
    <w:rsid w:val="00246DEA"/>
    <w:rsid w:val="00256084"/>
    <w:rsid w:val="002560ED"/>
    <w:rsid w:val="00257324"/>
    <w:rsid w:val="002605AB"/>
    <w:rsid w:val="00262C51"/>
    <w:rsid w:val="002652D6"/>
    <w:rsid w:val="00267EAB"/>
    <w:rsid w:val="0027299E"/>
    <w:rsid w:val="00277B7B"/>
    <w:rsid w:val="00277DB0"/>
    <w:rsid w:val="00280ABE"/>
    <w:rsid w:val="00280CCD"/>
    <w:rsid w:val="0028648C"/>
    <w:rsid w:val="00290ADC"/>
    <w:rsid w:val="002A0994"/>
    <w:rsid w:val="002A0B95"/>
    <w:rsid w:val="002A2566"/>
    <w:rsid w:val="002A29E3"/>
    <w:rsid w:val="002A5080"/>
    <w:rsid w:val="002A6613"/>
    <w:rsid w:val="002A7B1D"/>
    <w:rsid w:val="002B4F7D"/>
    <w:rsid w:val="002B70A2"/>
    <w:rsid w:val="002B7108"/>
    <w:rsid w:val="002C2032"/>
    <w:rsid w:val="002C5583"/>
    <w:rsid w:val="002D3A47"/>
    <w:rsid w:val="002D550E"/>
    <w:rsid w:val="002F78C7"/>
    <w:rsid w:val="0030216F"/>
    <w:rsid w:val="00303899"/>
    <w:rsid w:val="003100E9"/>
    <w:rsid w:val="00311C1A"/>
    <w:rsid w:val="003125FA"/>
    <w:rsid w:val="00326243"/>
    <w:rsid w:val="00330AF2"/>
    <w:rsid w:val="0033297B"/>
    <w:rsid w:val="00333A61"/>
    <w:rsid w:val="00335BA8"/>
    <w:rsid w:val="00341E64"/>
    <w:rsid w:val="00355B95"/>
    <w:rsid w:val="00360385"/>
    <w:rsid w:val="003646D7"/>
    <w:rsid w:val="003755CB"/>
    <w:rsid w:val="00376D4B"/>
    <w:rsid w:val="00387CD4"/>
    <w:rsid w:val="00393B28"/>
    <w:rsid w:val="003A22C1"/>
    <w:rsid w:val="003B481A"/>
    <w:rsid w:val="003C3D84"/>
    <w:rsid w:val="003C5E7E"/>
    <w:rsid w:val="003D1BE5"/>
    <w:rsid w:val="003D2E0D"/>
    <w:rsid w:val="003F1143"/>
    <w:rsid w:val="003F6465"/>
    <w:rsid w:val="003F6FD9"/>
    <w:rsid w:val="00400F2F"/>
    <w:rsid w:val="004115CD"/>
    <w:rsid w:val="004117A8"/>
    <w:rsid w:val="004126CA"/>
    <w:rsid w:val="0041497B"/>
    <w:rsid w:val="0041685A"/>
    <w:rsid w:val="00442A6B"/>
    <w:rsid w:val="00447F1F"/>
    <w:rsid w:val="004615BB"/>
    <w:rsid w:val="0046794F"/>
    <w:rsid w:val="00470068"/>
    <w:rsid w:val="00475398"/>
    <w:rsid w:val="00475CDB"/>
    <w:rsid w:val="00476C14"/>
    <w:rsid w:val="00482FA3"/>
    <w:rsid w:val="0048451F"/>
    <w:rsid w:val="00492D74"/>
    <w:rsid w:val="004932E9"/>
    <w:rsid w:val="00494E7F"/>
    <w:rsid w:val="00495C2D"/>
    <w:rsid w:val="00496B26"/>
    <w:rsid w:val="004B5235"/>
    <w:rsid w:val="004B59F5"/>
    <w:rsid w:val="004B5FFF"/>
    <w:rsid w:val="004C4948"/>
    <w:rsid w:val="004C7930"/>
    <w:rsid w:val="004C7BFA"/>
    <w:rsid w:val="004D2786"/>
    <w:rsid w:val="004D42D3"/>
    <w:rsid w:val="004E23F9"/>
    <w:rsid w:val="004E3319"/>
    <w:rsid w:val="004E664F"/>
    <w:rsid w:val="0050385D"/>
    <w:rsid w:val="00505F71"/>
    <w:rsid w:val="005149D3"/>
    <w:rsid w:val="00534455"/>
    <w:rsid w:val="00563ACE"/>
    <w:rsid w:val="00580383"/>
    <w:rsid w:val="00597B6B"/>
    <w:rsid w:val="00597DB9"/>
    <w:rsid w:val="005A24A9"/>
    <w:rsid w:val="005B03FD"/>
    <w:rsid w:val="005B4A80"/>
    <w:rsid w:val="005B6C7A"/>
    <w:rsid w:val="005B7024"/>
    <w:rsid w:val="005C15B7"/>
    <w:rsid w:val="005C1D70"/>
    <w:rsid w:val="005D5B37"/>
    <w:rsid w:val="005E607A"/>
    <w:rsid w:val="005E62CC"/>
    <w:rsid w:val="005F121D"/>
    <w:rsid w:val="005F33AA"/>
    <w:rsid w:val="005F5156"/>
    <w:rsid w:val="006012D4"/>
    <w:rsid w:val="00616B3E"/>
    <w:rsid w:val="006179C7"/>
    <w:rsid w:val="00617DD3"/>
    <w:rsid w:val="00617F52"/>
    <w:rsid w:val="00621E0E"/>
    <w:rsid w:val="00622529"/>
    <w:rsid w:val="00623CF5"/>
    <w:rsid w:val="00624710"/>
    <w:rsid w:val="006322DF"/>
    <w:rsid w:val="00636257"/>
    <w:rsid w:val="006364AC"/>
    <w:rsid w:val="00642D4C"/>
    <w:rsid w:val="006442F7"/>
    <w:rsid w:val="00644E2D"/>
    <w:rsid w:val="00646B8F"/>
    <w:rsid w:val="00654AAF"/>
    <w:rsid w:val="00654C1A"/>
    <w:rsid w:val="00661723"/>
    <w:rsid w:val="0066182F"/>
    <w:rsid w:val="00663B97"/>
    <w:rsid w:val="00665326"/>
    <w:rsid w:val="00687A8E"/>
    <w:rsid w:val="00691448"/>
    <w:rsid w:val="00695731"/>
    <w:rsid w:val="006A043B"/>
    <w:rsid w:val="006A2CA7"/>
    <w:rsid w:val="006B038B"/>
    <w:rsid w:val="006B097B"/>
    <w:rsid w:val="006C11D4"/>
    <w:rsid w:val="006C6C0E"/>
    <w:rsid w:val="006C740E"/>
    <w:rsid w:val="006D0343"/>
    <w:rsid w:val="006D05D9"/>
    <w:rsid w:val="006E19EF"/>
    <w:rsid w:val="006E376D"/>
    <w:rsid w:val="006E3D92"/>
    <w:rsid w:val="006E77EC"/>
    <w:rsid w:val="006E79A8"/>
    <w:rsid w:val="006F0628"/>
    <w:rsid w:val="006F0CFC"/>
    <w:rsid w:val="006F49E5"/>
    <w:rsid w:val="006F70EF"/>
    <w:rsid w:val="007003A3"/>
    <w:rsid w:val="00716D33"/>
    <w:rsid w:val="00721278"/>
    <w:rsid w:val="007260A5"/>
    <w:rsid w:val="00727BF5"/>
    <w:rsid w:val="007304AF"/>
    <w:rsid w:val="00743378"/>
    <w:rsid w:val="00745D4E"/>
    <w:rsid w:val="007510C3"/>
    <w:rsid w:val="00752636"/>
    <w:rsid w:val="00752863"/>
    <w:rsid w:val="007552D8"/>
    <w:rsid w:val="00756A4F"/>
    <w:rsid w:val="00764C6B"/>
    <w:rsid w:val="0076763C"/>
    <w:rsid w:val="0077247D"/>
    <w:rsid w:val="007735A6"/>
    <w:rsid w:val="00790485"/>
    <w:rsid w:val="007907BA"/>
    <w:rsid w:val="00792423"/>
    <w:rsid w:val="007A1FFE"/>
    <w:rsid w:val="007A2615"/>
    <w:rsid w:val="007A5DC1"/>
    <w:rsid w:val="007A6340"/>
    <w:rsid w:val="007C1CA7"/>
    <w:rsid w:val="007C4F88"/>
    <w:rsid w:val="007C5808"/>
    <w:rsid w:val="007C67EF"/>
    <w:rsid w:val="007C74AF"/>
    <w:rsid w:val="007D6D22"/>
    <w:rsid w:val="007E3C62"/>
    <w:rsid w:val="007F679B"/>
    <w:rsid w:val="0080183E"/>
    <w:rsid w:val="0081458E"/>
    <w:rsid w:val="0082118C"/>
    <w:rsid w:val="008329CE"/>
    <w:rsid w:val="0083584B"/>
    <w:rsid w:val="00846F87"/>
    <w:rsid w:val="00850C71"/>
    <w:rsid w:val="008574A5"/>
    <w:rsid w:val="008651DE"/>
    <w:rsid w:val="00865B9D"/>
    <w:rsid w:val="0086625F"/>
    <w:rsid w:val="0087758E"/>
    <w:rsid w:val="00881961"/>
    <w:rsid w:val="0088249B"/>
    <w:rsid w:val="0089611E"/>
    <w:rsid w:val="00897D11"/>
    <w:rsid w:val="008A1DA9"/>
    <w:rsid w:val="008A4ECC"/>
    <w:rsid w:val="008C0A0C"/>
    <w:rsid w:val="008C2CDF"/>
    <w:rsid w:val="008D13E5"/>
    <w:rsid w:val="008D2244"/>
    <w:rsid w:val="008D37B3"/>
    <w:rsid w:val="008D755E"/>
    <w:rsid w:val="008D7F88"/>
    <w:rsid w:val="008E59F7"/>
    <w:rsid w:val="008E7E07"/>
    <w:rsid w:val="008F02E4"/>
    <w:rsid w:val="008F0B54"/>
    <w:rsid w:val="008F2A7F"/>
    <w:rsid w:val="008F4478"/>
    <w:rsid w:val="008F4C56"/>
    <w:rsid w:val="008F718C"/>
    <w:rsid w:val="00904A4E"/>
    <w:rsid w:val="00907020"/>
    <w:rsid w:val="00907C22"/>
    <w:rsid w:val="00910923"/>
    <w:rsid w:val="00912F39"/>
    <w:rsid w:val="009162A6"/>
    <w:rsid w:val="0092148D"/>
    <w:rsid w:val="009246D1"/>
    <w:rsid w:val="00924DEF"/>
    <w:rsid w:val="00926A50"/>
    <w:rsid w:val="0093681A"/>
    <w:rsid w:val="0093692A"/>
    <w:rsid w:val="00937C1C"/>
    <w:rsid w:val="00943695"/>
    <w:rsid w:val="00950F89"/>
    <w:rsid w:val="009512D1"/>
    <w:rsid w:val="009751F9"/>
    <w:rsid w:val="00983169"/>
    <w:rsid w:val="009852B4"/>
    <w:rsid w:val="0098790C"/>
    <w:rsid w:val="009901BC"/>
    <w:rsid w:val="00991C7A"/>
    <w:rsid w:val="00992FA5"/>
    <w:rsid w:val="00995E02"/>
    <w:rsid w:val="009A2A01"/>
    <w:rsid w:val="009A7948"/>
    <w:rsid w:val="009C6FBB"/>
    <w:rsid w:val="009E09B3"/>
    <w:rsid w:val="009E1684"/>
    <w:rsid w:val="009F2D36"/>
    <w:rsid w:val="009F476E"/>
    <w:rsid w:val="00A02E24"/>
    <w:rsid w:val="00A244C5"/>
    <w:rsid w:val="00A33212"/>
    <w:rsid w:val="00A346B2"/>
    <w:rsid w:val="00A475C6"/>
    <w:rsid w:val="00A475E0"/>
    <w:rsid w:val="00A47734"/>
    <w:rsid w:val="00A50DCA"/>
    <w:rsid w:val="00A51CA7"/>
    <w:rsid w:val="00A52A41"/>
    <w:rsid w:val="00A56BE1"/>
    <w:rsid w:val="00A6581D"/>
    <w:rsid w:val="00A65821"/>
    <w:rsid w:val="00A658EF"/>
    <w:rsid w:val="00A75C8A"/>
    <w:rsid w:val="00A77340"/>
    <w:rsid w:val="00A81151"/>
    <w:rsid w:val="00A9086A"/>
    <w:rsid w:val="00A91F51"/>
    <w:rsid w:val="00A93401"/>
    <w:rsid w:val="00A9353A"/>
    <w:rsid w:val="00A9753B"/>
    <w:rsid w:val="00AA3335"/>
    <w:rsid w:val="00AD61A0"/>
    <w:rsid w:val="00AD66B4"/>
    <w:rsid w:val="00B00170"/>
    <w:rsid w:val="00B013A4"/>
    <w:rsid w:val="00B01663"/>
    <w:rsid w:val="00B04CA4"/>
    <w:rsid w:val="00B1288C"/>
    <w:rsid w:val="00B12B22"/>
    <w:rsid w:val="00B212D4"/>
    <w:rsid w:val="00B24D47"/>
    <w:rsid w:val="00B30AEE"/>
    <w:rsid w:val="00B32C9E"/>
    <w:rsid w:val="00B32CB9"/>
    <w:rsid w:val="00B402E6"/>
    <w:rsid w:val="00B47FAE"/>
    <w:rsid w:val="00B54C13"/>
    <w:rsid w:val="00B558BA"/>
    <w:rsid w:val="00B61B6B"/>
    <w:rsid w:val="00B63D7A"/>
    <w:rsid w:val="00B66604"/>
    <w:rsid w:val="00B66BC6"/>
    <w:rsid w:val="00B67ED2"/>
    <w:rsid w:val="00B7174B"/>
    <w:rsid w:val="00B76847"/>
    <w:rsid w:val="00B81FD3"/>
    <w:rsid w:val="00B86C86"/>
    <w:rsid w:val="00B951E8"/>
    <w:rsid w:val="00B95F57"/>
    <w:rsid w:val="00B96EC2"/>
    <w:rsid w:val="00BA2BA7"/>
    <w:rsid w:val="00BD1770"/>
    <w:rsid w:val="00BD5426"/>
    <w:rsid w:val="00BD5F53"/>
    <w:rsid w:val="00BD6EDA"/>
    <w:rsid w:val="00BE41FA"/>
    <w:rsid w:val="00BE699F"/>
    <w:rsid w:val="00BF1386"/>
    <w:rsid w:val="00BF70D0"/>
    <w:rsid w:val="00BF7763"/>
    <w:rsid w:val="00C030A5"/>
    <w:rsid w:val="00C14FEE"/>
    <w:rsid w:val="00C16251"/>
    <w:rsid w:val="00C1797E"/>
    <w:rsid w:val="00C262B9"/>
    <w:rsid w:val="00C4023B"/>
    <w:rsid w:val="00C557D7"/>
    <w:rsid w:val="00C56BBA"/>
    <w:rsid w:val="00C6451B"/>
    <w:rsid w:val="00C6530A"/>
    <w:rsid w:val="00C6681E"/>
    <w:rsid w:val="00C76412"/>
    <w:rsid w:val="00C97801"/>
    <w:rsid w:val="00CA5533"/>
    <w:rsid w:val="00CA7834"/>
    <w:rsid w:val="00CA7C78"/>
    <w:rsid w:val="00CC2FE4"/>
    <w:rsid w:val="00CC328F"/>
    <w:rsid w:val="00CC6C5B"/>
    <w:rsid w:val="00CD0128"/>
    <w:rsid w:val="00CD51C7"/>
    <w:rsid w:val="00CD798F"/>
    <w:rsid w:val="00CD7BFA"/>
    <w:rsid w:val="00CE0F2D"/>
    <w:rsid w:val="00CF0A04"/>
    <w:rsid w:val="00CF1561"/>
    <w:rsid w:val="00CF415A"/>
    <w:rsid w:val="00CF49D5"/>
    <w:rsid w:val="00CF658D"/>
    <w:rsid w:val="00D02089"/>
    <w:rsid w:val="00D07DC2"/>
    <w:rsid w:val="00D1349A"/>
    <w:rsid w:val="00D14B86"/>
    <w:rsid w:val="00D16C52"/>
    <w:rsid w:val="00D17BC4"/>
    <w:rsid w:val="00D17CBA"/>
    <w:rsid w:val="00D24ED3"/>
    <w:rsid w:val="00D261AC"/>
    <w:rsid w:val="00D27512"/>
    <w:rsid w:val="00D42D15"/>
    <w:rsid w:val="00D540EF"/>
    <w:rsid w:val="00D57F6D"/>
    <w:rsid w:val="00D64A58"/>
    <w:rsid w:val="00D70E4D"/>
    <w:rsid w:val="00D73314"/>
    <w:rsid w:val="00D76A96"/>
    <w:rsid w:val="00D82680"/>
    <w:rsid w:val="00D82C68"/>
    <w:rsid w:val="00D86A18"/>
    <w:rsid w:val="00D97B26"/>
    <w:rsid w:val="00DA715E"/>
    <w:rsid w:val="00DA7B46"/>
    <w:rsid w:val="00DB0B41"/>
    <w:rsid w:val="00DB1B64"/>
    <w:rsid w:val="00DB3731"/>
    <w:rsid w:val="00DB61C5"/>
    <w:rsid w:val="00DB6A6C"/>
    <w:rsid w:val="00DC0A07"/>
    <w:rsid w:val="00DC2985"/>
    <w:rsid w:val="00DC5448"/>
    <w:rsid w:val="00DD1620"/>
    <w:rsid w:val="00DD1772"/>
    <w:rsid w:val="00DD2728"/>
    <w:rsid w:val="00DD693E"/>
    <w:rsid w:val="00DD6DF9"/>
    <w:rsid w:val="00DE031E"/>
    <w:rsid w:val="00DF14D7"/>
    <w:rsid w:val="00E02EE5"/>
    <w:rsid w:val="00E15F1D"/>
    <w:rsid w:val="00E3395A"/>
    <w:rsid w:val="00E40574"/>
    <w:rsid w:val="00E4085C"/>
    <w:rsid w:val="00E5270F"/>
    <w:rsid w:val="00E54728"/>
    <w:rsid w:val="00E57DB9"/>
    <w:rsid w:val="00E63C45"/>
    <w:rsid w:val="00E64542"/>
    <w:rsid w:val="00E65CF5"/>
    <w:rsid w:val="00E81AE8"/>
    <w:rsid w:val="00E83C5A"/>
    <w:rsid w:val="00E87552"/>
    <w:rsid w:val="00EA1DBD"/>
    <w:rsid w:val="00EA223B"/>
    <w:rsid w:val="00EA2316"/>
    <w:rsid w:val="00EA4585"/>
    <w:rsid w:val="00EA4AFC"/>
    <w:rsid w:val="00EA5BB2"/>
    <w:rsid w:val="00EB6EC7"/>
    <w:rsid w:val="00EC522E"/>
    <w:rsid w:val="00EC631D"/>
    <w:rsid w:val="00EC66BC"/>
    <w:rsid w:val="00EE2472"/>
    <w:rsid w:val="00EE259F"/>
    <w:rsid w:val="00EE636A"/>
    <w:rsid w:val="00F1050D"/>
    <w:rsid w:val="00F172E2"/>
    <w:rsid w:val="00F21D0E"/>
    <w:rsid w:val="00F2232D"/>
    <w:rsid w:val="00F223AA"/>
    <w:rsid w:val="00F244B6"/>
    <w:rsid w:val="00F25E65"/>
    <w:rsid w:val="00F277A9"/>
    <w:rsid w:val="00F308E0"/>
    <w:rsid w:val="00F33C52"/>
    <w:rsid w:val="00F40CFE"/>
    <w:rsid w:val="00F410F4"/>
    <w:rsid w:val="00F4593F"/>
    <w:rsid w:val="00F51018"/>
    <w:rsid w:val="00F6617F"/>
    <w:rsid w:val="00F66B0F"/>
    <w:rsid w:val="00F70423"/>
    <w:rsid w:val="00F74F31"/>
    <w:rsid w:val="00F802DE"/>
    <w:rsid w:val="00F80FC2"/>
    <w:rsid w:val="00F853E8"/>
    <w:rsid w:val="00F85605"/>
    <w:rsid w:val="00F94930"/>
    <w:rsid w:val="00FA2B16"/>
    <w:rsid w:val="00FA57A5"/>
    <w:rsid w:val="00FB0756"/>
    <w:rsid w:val="00FB4723"/>
    <w:rsid w:val="00FB6278"/>
    <w:rsid w:val="00FB6E59"/>
    <w:rsid w:val="00FC6A47"/>
    <w:rsid w:val="00FC6F24"/>
    <w:rsid w:val="00FC7D03"/>
    <w:rsid w:val="00FE3361"/>
    <w:rsid w:val="00FF5BDB"/>
    <w:rsid w:val="00FF5C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B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172E2"/>
    <w:pPr>
      <w:ind w:left="720"/>
      <w:contextualSpacing/>
    </w:pPr>
  </w:style>
  <w:style w:type="paragraph" w:styleId="a5">
    <w:name w:val="header"/>
    <w:basedOn w:val="a"/>
    <w:link w:val="a6"/>
    <w:unhideWhenUsed/>
    <w:rsid w:val="00B951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B951E8"/>
  </w:style>
  <w:style w:type="paragraph" w:styleId="a7">
    <w:name w:val="footer"/>
    <w:basedOn w:val="a"/>
    <w:link w:val="a8"/>
    <w:uiPriority w:val="99"/>
    <w:unhideWhenUsed/>
    <w:rsid w:val="00B951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951E8"/>
  </w:style>
  <w:style w:type="paragraph" w:styleId="a9">
    <w:name w:val="Balloon Text"/>
    <w:basedOn w:val="a"/>
    <w:link w:val="aa"/>
    <w:uiPriority w:val="99"/>
    <w:semiHidden/>
    <w:unhideWhenUsed/>
    <w:rsid w:val="004C7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C7BFA"/>
    <w:rPr>
      <w:rFonts w:ascii="Tahoma" w:hAnsi="Tahoma" w:cs="Tahoma"/>
      <w:sz w:val="16"/>
      <w:szCs w:val="16"/>
    </w:rPr>
  </w:style>
  <w:style w:type="character" w:styleId="ab">
    <w:name w:val="annotation reference"/>
    <w:basedOn w:val="a0"/>
    <w:uiPriority w:val="99"/>
    <w:semiHidden/>
    <w:unhideWhenUsed/>
    <w:rsid w:val="001F0BC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1F0BCE"/>
    <w:pPr>
      <w:spacing w:line="240" w:lineRule="auto"/>
    </w:pPr>
    <w:rPr>
      <w:sz w:val="24"/>
      <w:szCs w:val="24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F0BCE"/>
    <w:rPr>
      <w:sz w:val="24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F0BCE"/>
    <w:rPr>
      <w:b/>
      <w:bCs/>
      <w:sz w:val="20"/>
      <w:szCs w:val="20"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F0BCE"/>
    <w:rPr>
      <w:b/>
      <w:bCs/>
      <w:sz w:val="20"/>
      <w:szCs w:val="20"/>
    </w:rPr>
  </w:style>
  <w:style w:type="paragraph" w:customStyle="1" w:styleId="ConsPlusNormal">
    <w:name w:val="ConsPlusNormal"/>
    <w:link w:val="ConsPlusNormal0"/>
    <w:rsid w:val="0080183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4">
    <w:name w:val="Абзац списка Знак"/>
    <w:basedOn w:val="a0"/>
    <w:link w:val="a3"/>
    <w:uiPriority w:val="34"/>
    <w:locked/>
    <w:rsid w:val="00F2232D"/>
  </w:style>
  <w:style w:type="paragraph" w:styleId="af0">
    <w:name w:val="Normal (Web)"/>
    <w:basedOn w:val="a"/>
    <w:uiPriority w:val="99"/>
    <w:unhideWhenUsed/>
    <w:rsid w:val="00B61B6B"/>
    <w:pPr>
      <w:spacing w:before="167" w:after="25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footnote text"/>
    <w:basedOn w:val="a"/>
    <w:link w:val="af2"/>
    <w:uiPriority w:val="99"/>
    <w:semiHidden/>
    <w:unhideWhenUsed/>
    <w:rsid w:val="005A24A9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5A24A9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5A24A9"/>
    <w:rPr>
      <w:vertAlign w:val="superscript"/>
    </w:rPr>
  </w:style>
  <w:style w:type="character" w:customStyle="1" w:styleId="blk3">
    <w:name w:val="blk3"/>
    <w:basedOn w:val="a0"/>
    <w:rsid w:val="00F4593F"/>
    <w:rPr>
      <w:vanish w:val="0"/>
      <w:webHidden w:val="0"/>
      <w:specVanish w:val="0"/>
    </w:rPr>
  </w:style>
  <w:style w:type="paragraph" w:customStyle="1" w:styleId="af4">
    <w:name w:val="Прижатый влево"/>
    <w:basedOn w:val="a"/>
    <w:next w:val="a"/>
    <w:uiPriority w:val="99"/>
    <w:rsid w:val="00764C6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f5">
    <w:name w:val="No Spacing"/>
    <w:aliases w:val="Без интервала1"/>
    <w:uiPriority w:val="1"/>
    <w:qFormat/>
    <w:rsid w:val="0050385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</w:rPr>
  </w:style>
  <w:style w:type="character" w:customStyle="1" w:styleId="ConsPlusNormal0">
    <w:name w:val="ConsPlusNormal Знак"/>
    <w:link w:val="ConsPlusNormal"/>
    <w:locked/>
    <w:rsid w:val="006322DF"/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10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36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74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46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457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142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975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2226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312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1088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0409547">
                                              <w:marLeft w:val="-468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94942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03108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9339572">
                                                          <w:marLeft w:val="4688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39874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37153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994515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85550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18" w:space="0" w:color="FFFFFF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0951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40366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2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62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13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357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639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80808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370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5844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430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0770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98EE78-F152-43E9-A7FC-B78B204C7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34</Pages>
  <Words>5771</Words>
  <Characters>32899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Роструд</Company>
  <LinksUpToDate>false</LinksUpToDate>
  <CharactersWithSpaces>38593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Yakovleva</dc:creator>
  <cp:lastModifiedBy>Татьяна</cp:lastModifiedBy>
  <cp:revision>7</cp:revision>
  <cp:lastPrinted>2016-12-15T11:06:00Z</cp:lastPrinted>
  <dcterms:created xsi:type="dcterms:W3CDTF">2017-09-20T06:35:00Z</dcterms:created>
  <dcterms:modified xsi:type="dcterms:W3CDTF">2017-10-11T03:54:00Z</dcterms:modified>
</cp:coreProperties>
</file>